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86204" w14:textId="6F841B84" w:rsidR="00FF6330" w:rsidRDefault="00490836" w:rsidP="001F6E83">
      <w:pPr>
        <w:spacing w:before="120" w:after="0" w:line="240" w:lineRule="auto"/>
        <w:ind w:left="2160" w:hanging="2160"/>
        <w:jc w:val="center"/>
        <w:rPr>
          <w:b/>
        </w:rPr>
      </w:pPr>
      <w:r>
        <w:rPr>
          <w:b/>
        </w:rPr>
        <w:t xml:space="preserve">P.O. </w:t>
      </w:r>
      <w:r w:rsidR="00EF7927" w:rsidRPr="00490836">
        <w:rPr>
          <w:b/>
        </w:rPr>
        <w:t>3.3</w:t>
      </w:r>
      <w:r w:rsidR="006D05E7">
        <w:rPr>
          <w:b/>
        </w:rPr>
        <w:t>.</w:t>
      </w:r>
      <w:r w:rsidR="00EF7927" w:rsidRPr="00490836">
        <w:rPr>
          <w:b/>
        </w:rPr>
        <w:t xml:space="preserve"> </w:t>
      </w:r>
      <w:r>
        <w:rPr>
          <w:b/>
        </w:rPr>
        <w:t>Activación de energías de balance procedentes del producto de reserva de sustitución (RR)</w:t>
      </w:r>
    </w:p>
    <w:p w14:paraId="1CF13D3F" w14:textId="77777777" w:rsidR="008B54DB" w:rsidRPr="00490836" w:rsidRDefault="008B54DB" w:rsidP="00C300EA">
      <w:pPr>
        <w:spacing w:before="120" w:after="0" w:line="240" w:lineRule="auto"/>
        <w:jc w:val="center"/>
        <w:rPr>
          <w:b/>
        </w:rPr>
      </w:pPr>
    </w:p>
    <w:p w14:paraId="2B6502F4" w14:textId="2A4849E0" w:rsidR="00FF6330" w:rsidRPr="00E07AB3" w:rsidRDefault="00FF6330" w:rsidP="002031DD">
      <w:pPr>
        <w:pStyle w:val="Heading1"/>
        <w:spacing w:before="120" w:after="0" w:line="240" w:lineRule="auto"/>
      </w:pPr>
      <w:r w:rsidRPr="00E07AB3">
        <w:t>Objeto</w:t>
      </w:r>
      <w:r w:rsidR="00490836">
        <w:t>.</w:t>
      </w:r>
    </w:p>
    <w:p w14:paraId="5A6AF838" w14:textId="07A1F4C0" w:rsidR="003D658C" w:rsidRDefault="003D658C" w:rsidP="002031DD">
      <w:pPr>
        <w:spacing w:before="120" w:after="0" w:line="240" w:lineRule="auto"/>
      </w:pPr>
      <w:r w:rsidRPr="003D658C">
        <w:t xml:space="preserve">El objeto de este procedimiento es la aplicación en el sistema eléctrico peninsular español del proceso europeo de activación e intercambio de energías de balance correspondientes al producto de reservas de sustitución (producto </w:t>
      </w:r>
      <w:proofErr w:type="spellStart"/>
      <w:r w:rsidRPr="003D658C">
        <w:t>Replacement</w:t>
      </w:r>
      <w:proofErr w:type="spellEnd"/>
      <w:r w:rsidRPr="003D658C">
        <w:t xml:space="preserve"> Reserves, RR por sus siglas en inglés), conforme a lo contemplado en el Reglamento (UE) 2017/1485 de la Comisión de 2 de agosto de 2017 por el que se establece una Directriz sobre la gestión de la red de transporte de electricidad (</w:t>
      </w:r>
      <w:r w:rsidR="00BD0EB2">
        <w:t xml:space="preserve">Reglamento </w:t>
      </w:r>
      <w:r w:rsidRPr="003D658C">
        <w:t xml:space="preserve">SO) y en el Reglamento (UE) 2017/2195 de la Comisión de 23 de noviembre de 2017 por el que se establece una Directriz sobre el balance eléctrico (Reglamento EB). </w:t>
      </w:r>
    </w:p>
    <w:p w14:paraId="72FC46D9" w14:textId="21245B88" w:rsidR="007032C3" w:rsidRDefault="007032C3" w:rsidP="002031DD">
      <w:pPr>
        <w:pStyle w:val="Heading1"/>
        <w:spacing w:before="120" w:after="0" w:line="240" w:lineRule="auto"/>
        <w:ind w:left="431" w:hanging="431"/>
      </w:pPr>
      <w:r w:rsidRPr="003D658C">
        <w:t>Ámbito de aplicación</w:t>
      </w:r>
      <w:r w:rsidR="00490836">
        <w:t>.</w:t>
      </w:r>
    </w:p>
    <w:p w14:paraId="0901C0CE" w14:textId="77777777" w:rsidR="003D658C" w:rsidRDefault="003D658C" w:rsidP="002031DD">
      <w:pPr>
        <w:spacing w:before="120" w:after="0" w:line="240" w:lineRule="auto"/>
      </w:pPr>
      <w:r w:rsidRPr="003D658C">
        <w:t>Este procedimiento aplica al operador del sistema eléctrico español (OS), a los proveedores de servicios de balance (</w:t>
      </w:r>
      <w:proofErr w:type="spellStart"/>
      <w:r w:rsidRPr="003D658C">
        <w:t>Balancing</w:t>
      </w:r>
      <w:proofErr w:type="spellEnd"/>
      <w:r w:rsidRPr="003D658C">
        <w:t xml:space="preserve"> </w:t>
      </w:r>
      <w:proofErr w:type="spellStart"/>
      <w:r w:rsidRPr="003D658C">
        <w:t>Service</w:t>
      </w:r>
      <w:proofErr w:type="spellEnd"/>
      <w:r w:rsidRPr="003D658C">
        <w:t xml:space="preserve"> </w:t>
      </w:r>
      <w:proofErr w:type="spellStart"/>
      <w:r w:rsidRPr="003D658C">
        <w:t>Providers</w:t>
      </w:r>
      <w:proofErr w:type="spellEnd"/>
      <w:r w:rsidRPr="003D658C">
        <w:t xml:space="preserve"> (</w:t>
      </w:r>
      <w:proofErr w:type="spellStart"/>
      <w:r w:rsidRPr="003D658C">
        <w:t>BSPs</w:t>
      </w:r>
      <w:proofErr w:type="spellEnd"/>
      <w:r w:rsidRPr="003D658C">
        <w:t>), por sus siglas en inglés) habilitados por el OS conforme a lo establecido en la normativa de aplicación vigente, y a los sujetos de liquidación responsables del balance (</w:t>
      </w:r>
      <w:proofErr w:type="spellStart"/>
      <w:r w:rsidRPr="003D658C">
        <w:t>Balancing</w:t>
      </w:r>
      <w:proofErr w:type="spellEnd"/>
      <w:r w:rsidRPr="003D658C">
        <w:t xml:space="preserve"> </w:t>
      </w:r>
      <w:proofErr w:type="spellStart"/>
      <w:r w:rsidRPr="003D658C">
        <w:t>Responsible</w:t>
      </w:r>
      <w:proofErr w:type="spellEnd"/>
      <w:r w:rsidRPr="003D658C">
        <w:t xml:space="preserve"> </w:t>
      </w:r>
      <w:proofErr w:type="spellStart"/>
      <w:r w:rsidRPr="003D658C">
        <w:t>Parties</w:t>
      </w:r>
      <w:proofErr w:type="spellEnd"/>
      <w:r w:rsidRPr="003D658C">
        <w:t xml:space="preserve"> (</w:t>
      </w:r>
      <w:proofErr w:type="spellStart"/>
      <w:r w:rsidRPr="003D658C">
        <w:t>BRPs</w:t>
      </w:r>
      <w:proofErr w:type="spellEnd"/>
      <w:r w:rsidRPr="003D658C">
        <w:t xml:space="preserve">), por sus siglas en inglés) del sistema eléctrico peninsular español. </w:t>
      </w:r>
    </w:p>
    <w:p w14:paraId="008D16EE" w14:textId="48C27AF2" w:rsidR="00DF0F8F" w:rsidRPr="00BB472B" w:rsidRDefault="00DF0F8F" w:rsidP="002031DD">
      <w:pPr>
        <w:pStyle w:val="Heading1"/>
        <w:spacing w:before="120" w:after="0" w:line="240" w:lineRule="auto"/>
        <w:ind w:left="431" w:hanging="431"/>
        <w:rPr>
          <w:rFonts w:eastAsia="Arial"/>
        </w:rPr>
      </w:pPr>
      <w:r w:rsidRPr="00BB472B">
        <w:rPr>
          <w:rFonts w:eastAsia="Arial"/>
        </w:rPr>
        <w:t>Definiciones</w:t>
      </w:r>
    </w:p>
    <w:p w14:paraId="3E5B696A" w14:textId="77777777" w:rsidR="00DF0F8F" w:rsidRPr="00BB472B" w:rsidRDefault="00DF0F8F" w:rsidP="002031DD">
      <w:pPr>
        <w:pStyle w:val="paragraph"/>
        <w:spacing w:before="120" w:beforeAutospacing="0" w:after="0" w:afterAutospacing="0"/>
        <w:jc w:val="both"/>
        <w:textAlignment w:val="baseline"/>
        <w:rPr>
          <w:rFonts w:ascii="Segoe UI" w:hAnsi="Segoe UI" w:cs="Segoe UI"/>
          <w:sz w:val="18"/>
          <w:szCs w:val="18"/>
        </w:rPr>
      </w:pPr>
      <w:r w:rsidRPr="00BB472B">
        <w:rPr>
          <w:rStyle w:val="normaltextrun"/>
          <w:rFonts w:ascii="Arial" w:hAnsi="Arial" w:cs="Arial"/>
          <w:sz w:val="22"/>
          <w:szCs w:val="22"/>
        </w:rPr>
        <w:t>A efectos de este procedimiento de operación se deberán tener en cuenta los términos y definiciones establecidos en el Reglamento (UE) 2019/943 relativo al mercado interior de la electricidad y en el artículo 4 de las Condiciones relativas al balance para los proveedores de servicios de balance y los sujetos de liquidación responsables del balance en el sistema eléctrico peninsular español, aprobadas por la CNMC, (en adelante Condiciones relativas al balance).</w:t>
      </w:r>
      <w:r w:rsidRPr="00BB472B">
        <w:rPr>
          <w:rStyle w:val="eop"/>
          <w:rFonts w:ascii="Arial" w:hAnsi="Arial" w:cs="Arial"/>
          <w:sz w:val="22"/>
          <w:szCs w:val="22"/>
        </w:rPr>
        <w:t> </w:t>
      </w:r>
    </w:p>
    <w:p w14:paraId="53E7CC97" w14:textId="77777777" w:rsidR="00DF0F8F" w:rsidRPr="00BB472B" w:rsidRDefault="00DF0F8F" w:rsidP="002031DD">
      <w:pPr>
        <w:pStyle w:val="paragraph"/>
        <w:spacing w:before="120" w:beforeAutospacing="0" w:after="0" w:afterAutospacing="0"/>
        <w:jc w:val="both"/>
        <w:textAlignment w:val="baseline"/>
        <w:rPr>
          <w:rFonts w:ascii="Segoe UI" w:hAnsi="Segoe UI" w:cs="Segoe UI"/>
          <w:sz w:val="18"/>
          <w:szCs w:val="18"/>
        </w:rPr>
      </w:pPr>
      <w:r w:rsidRPr="00BB472B">
        <w:rPr>
          <w:rStyle w:val="normaltextrun"/>
          <w:rFonts w:ascii="Arial" w:hAnsi="Arial" w:cs="Arial"/>
          <w:sz w:val="22"/>
          <w:szCs w:val="22"/>
        </w:rPr>
        <w:t>En particular, los términos correspondientes a:</w:t>
      </w:r>
      <w:r w:rsidRPr="00BB472B">
        <w:rPr>
          <w:rStyle w:val="eop"/>
          <w:rFonts w:ascii="Arial" w:hAnsi="Arial" w:cs="Arial"/>
          <w:sz w:val="22"/>
          <w:szCs w:val="22"/>
        </w:rPr>
        <w:t> </w:t>
      </w:r>
    </w:p>
    <w:p w14:paraId="7EA0A8D3" w14:textId="77777777"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Mercado, se refiere al</w:t>
      </w:r>
      <w:r w:rsidRPr="00BB472B">
        <w:rPr>
          <w:rStyle w:val="normaltextrun"/>
          <w:rFonts w:ascii="MS Mincho" w:eastAsia="MS Mincho" w:hAnsi="MS Mincho" w:cs="Segoe UI" w:hint="eastAsia"/>
          <w:sz w:val="22"/>
          <w:szCs w:val="22"/>
        </w:rPr>
        <w:t> </w:t>
      </w:r>
      <w:r w:rsidRPr="00BB472B">
        <w:rPr>
          <w:rStyle w:val="normaltextrun"/>
          <w:rFonts w:ascii="Arial" w:eastAsia="MS Mincho" w:hAnsi="Arial" w:cs="Arial"/>
          <w:sz w:val="22"/>
          <w:szCs w:val="22"/>
          <w:shd w:val="clear" w:color="auto" w:fill="FFFFFF"/>
        </w:rPr>
        <w:t>«Mercado mayorista de electricidad» al que se refiere el artículo 1 de la Circular 3/2019 de 20 de noviembre, de la Comisión Nacional de los Mercados y la Competencia, por la que se establecen las metodologías que regulan el funcionamiento del mercado mayorista de electricidad y la gestión de la operación del sistema</w:t>
      </w:r>
      <w:r w:rsidRPr="00BB472B">
        <w:rPr>
          <w:rStyle w:val="normaltextrun"/>
          <w:rFonts w:ascii="MS Mincho" w:eastAsia="MS Mincho" w:hAnsi="MS Mincho" w:cs="Segoe UI" w:hint="eastAsia"/>
          <w:sz w:val="22"/>
          <w:szCs w:val="22"/>
        </w:rPr>
        <w:t>.</w:t>
      </w:r>
      <w:r w:rsidRPr="00BB472B">
        <w:rPr>
          <w:rStyle w:val="eop"/>
          <w:rFonts w:ascii="MS Mincho" w:eastAsia="MS Mincho" w:hAnsi="MS Mincho" w:cs="Segoe UI" w:hint="eastAsia"/>
          <w:sz w:val="22"/>
          <w:szCs w:val="22"/>
        </w:rPr>
        <w:t> </w:t>
      </w:r>
    </w:p>
    <w:p w14:paraId="74799D09" w14:textId="1C8328BD"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Participante en el mercado</w:t>
      </w:r>
      <w:r w:rsidRPr="00BB472B">
        <w:rPr>
          <w:rStyle w:val="normaltextrun"/>
          <w:rFonts w:ascii="MS Mincho" w:eastAsia="MS Mincho" w:hAnsi="MS Mincho" w:cs="Segoe UI" w:hint="eastAsia"/>
          <w:sz w:val="22"/>
          <w:szCs w:val="22"/>
        </w:rPr>
        <w:t> </w:t>
      </w:r>
      <w:r w:rsidRPr="00BB472B">
        <w:rPr>
          <w:rStyle w:val="normaltextrun"/>
          <w:rFonts w:ascii="Arial" w:eastAsia="MS Mincho" w:hAnsi="Arial" w:cs="Arial"/>
          <w:sz w:val="22"/>
          <w:szCs w:val="22"/>
        </w:rPr>
        <w:t>(PM)</w:t>
      </w:r>
      <w:r w:rsidRPr="00BB472B">
        <w:rPr>
          <w:rStyle w:val="normaltextrun"/>
          <w:rFonts w:ascii="MS Mincho" w:eastAsia="MS Mincho" w:hAnsi="MS Mincho" w:cs="Segoe UI" w:hint="eastAsia"/>
          <w:sz w:val="22"/>
          <w:szCs w:val="22"/>
        </w:rPr>
        <w:t>,</w:t>
      </w:r>
      <w:r w:rsidRPr="00BB472B">
        <w:rPr>
          <w:rStyle w:val="normaltextrun"/>
          <w:rFonts w:ascii="Arial" w:eastAsia="MS Mincho" w:hAnsi="Arial" w:cs="Arial"/>
          <w:sz w:val="22"/>
          <w:szCs w:val="22"/>
        </w:rPr>
        <w:t> es una persona física o jurídica que compra, vende o genera electricidad, </w:t>
      </w:r>
      <w:r w:rsidRPr="00BB472B">
        <w:rPr>
          <w:rStyle w:val="normaltextrun"/>
          <w:rFonts w:ascii="Arial" w:eastAsia="MS Mincho" w:hAnsi="Arial" w:cs="Arial"/>
          <w:sz w:val="22"/>
          <w:szCs w:val="22"/>
          <w:shd w:val="clear" w:color="auto" w:fill="FFFFFF"/>
        </w:rPr>
        <w:t xml:space="preserve">que participa en la agregación o que es un gestor de la participación activa de la demanda o servicios de almacenamiento de energía, incluida la emisión de </w:t>
      </w:r>
      <w:r w:rsidR="00F56388">
        <w:rPr>
          <w:rStyle w:val="normaltextrun"/>
          <w:rFonts w:ascii="Arial" w:eastAsia="MS Mincho" w:hAnsi="Arial" w:cs="Arial"/>
          <w:sz w:val="22"/>
          <w:szCs w:val="22"/>
          <w:shd w:val="clear" w:color="auto" w:fill="FFFFFF"/>
        </w:rPr>
        <w:t>ó</w:t>
      </w:r>
      <w:r w:rsidRPr="00BB472B">
        <w:rPr>
          <w:rStyle w:val="normaltextrun"/>
          <w:rFonts w:ascii="Arial" w:eastAsia="MS Mincho" w:hAnsi="Arial" w:cs="Arial"/>
          <w:sz w:val="22"/>
          <w:szCs w:val="22"/>
          <w:shd w:val="clear" w:color="auto" w:fill="FFFFFF"/>
        </w:rPr>
        <w:t>rdenes de negociación, en uno o varios de los mercados de la electricidad</w:t>
      </w:r>
      <w:r w:rsidRPr="00BB472B">
        <w:rPr>
          <w:rStyle w:val="normaltextrun"/>
          <w:rFonts w:ascii="MS Mincho" w:eastAsia="MS Mincho" w:hAnsi="MS Mincho" w:cs="Segoe UI" w:hint="eastAsia"/>
          <w:sz w:val="22"/>
          <w:szCs w:val="22"/>
        </w:rPr>
        <w:t> </w:t>
      </w:r>
      <w:r w:rsidRPr="00BB472B">
        <w:rPr>
          <w:rStyle w:val="normaltextrun"/>
          <w:rFonts w:ascii="Arial" w:eastAsia="MS Mincho" w:hAnsi="Arial" w:cs="Arial"/>
          <w:sz w:val="22"/>
          <w:szCs w:val="22"/>
        </w:rPr>
        <w:t>incluyendo el mercado de balance, tal y como se define en el punto (25) del artículo 2 del Reglamento (UE) 2019/943 relativo al mercado interior de electricidad. </w:t>
      </w:r>
      <w:r w:rsidRPr="00BB472B">
        <w:rPr>
          <w:rStyle w:val="eop"/>
          <w:rFonts w:ascii="Arial" w:eastAsia="MS Mincho" w:hAnsi="Arial" w:cs="Arial"/>
          <w:sz w:val="22"/>
          <w:szCs w:val="22"/>
        </w:rPr>
        <w:t> </w:t>
      </w:r>
    </w:p>
    <w:p w14:paraId="788A622B" w14:textId="77777777"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  </w:t>
      </w:r>
      <w:r w:rsidRPr="00BB472B">
        <w:rPr>
          <w:rStyle w:val="eop"/>
          <w:rFonts w:ascii="Arial" w:eastAsia="MS Mincho" w:hAnsi="Arial" w:cs="Arial"/>
          <w:sz w:val="22"/>
          <w:szCs w:val="22"/>
        </w:rPr>
        <w:t> </w:t>
      </w:r>
    </w:p>
    <w:p w14:paraId="6FE50E38" w14:textId="77777777"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r w:rsidRPr="00BB472B">
        <w:rPr>
          <w:rStyle w:val="eop"/>
          <w:rFonts w:ascii="Arial" w:eastAsia="MS Mincho" w:hAnsi="Arial" w:cs="Arial"/>
          <w:sz w:val="22"/>
          <w:szCs w:val="22"/>
        </w:rPr>
        <w:t> </w:t>
      </w:r>
    </w:p>
    <w:p w14:paraId="7A593D27" w14:textId="37EF4FDB" w:rsidR="00E42054" w:rsidRPr="003D658C" w:rsidRDefault="00D00BC7" w:rsidP="002031DD">
      <w:pPr>
        <w:pStyle w:val="Heading1"/>
        <w:spacing w:before="120" w:after="0" w:line="240" w:lineRule="auto"/>
        <w:ind w:left="431" w:hanging="431"/>
        <w:rPr>
          <w:rFonts w:eastAsia="Arial"/>
        </w:rPr>
      </w:pPr>
      <w:r w:rsidRPr="00687686">
        <w:rPr>
          <w:rFonts w:eastAsia="Arial"/>
        </w:rPr>
        <w:t>Activación</w:t>
      </w:r>
      <w:r w:rsidR="0009611C" w:rsidRPr="00687686">
        <w:rPr>
          <w:rFonts w:eastAsia="Arial"/>
        </w:rPr>
        <w:t xml:space="preserve"> de energía</w:t>
      </w:r>
      <w:r w:rsidR="0009769B" w:rsidRPr="00687686">
        <w:rPr>
          <w:rFonts w:eastAsia="Arial"/>
        </w:rPr>
        <w:t>s</w:t>
      </w:r>
      <w:r w:rsidR="0009611C" w:rsidRPr="00687686">
        <w:rPr>
          <w:rFonts w:eastAsia="Arial"/>
        </w:rPr>
        <w:t xml:space="preserve"> de balance </w:t>
      </w:r>
      <w:r w:rsidR="00E10337" w:rsidRPr="00687686">
        <w:rPr>
          <w:rFonts w:eastAsia="Arial"/>
        </w:rPr>
        <w:t xml:space="preserve">correspondientes al producto </w:t>
      </w:r>
      <w:r w:rsidR="00E42054" w:rsidRPr="00687686">
        <w:rPr>
          <w:rFonts w:eastAsia="Arial"/>
        </w:rPr>
        <w:t>de reservas de sustituci</w:t>
      </w:r>
      <w:r w:rsidR="00D33D10" w:rsidRPr="00687686">
        <w:rPr>
          <w:rFonts w:eastAsia="Arial"/>
        </w:rPr>
        <w:t>ón (producto RR)</w:t>
      </w:r>
      <w:r w:rsidR="00490836" w:rsidRPr="00687686">
        <w:rPr>
          <w:rFonts w:eastAsia="Arial"/>
        </w:rPr>
        <w:t>.</w:t>
      </w:r>
    </w:p>
    <w:p w14:paraId="796254B1" w14:textId="0AD82F16" w:rsidR="003D658C" w:rsidRDefault="003D658C" w:rsidP="002031DD">
      <w:pPr>
        <w:spacing w:before="120" w:after="0" w:line="240" w:lineRule="auto"/>
      </w:pPr>
      <w:r>
        <w:t xml:space="preserve">Conforme al artículo 19 del Reglamento EB, la activación e intercambio de energías de balance correspondientes al producto de reservas de sustitución (producto RR) se realizará mediante la utilización de la plataforma europea para el intercambio de dichos productos transfronterizos estándar de energías de balance, gestionada por los operadores del sistema conforme a lo establecido en el Reglamento EB. </w:t>
      </w:r>
    </w:p>
    <w:p w14:paraId="696C7F0A" w14:textId="1D39A421" w:rsidR="003D658C" w:rsidRDefault="003D658C" w:rsidP="002031DD">
      <w:pPr>
        <w:spacing w:before="120" w:after="0" w:line="240" w:lineRule="auto"/>
      </w:pPr>
      <w:r>
        <w:t>La activación del producto RR en esta plataforma europea de servicios de balance se realizará conforme a lo previsto en el “</w:t>
      </w:r>
      <w:r w:rsidRPr="005B276A">
        <w:rPr>
          <w:i/>
          <w:iCs/>
        </w:rPr>
        <w:t xml:space="preserve">Marco de </w:t>
      </w:r>
      <w:r w:rsidR="005B276A">
        <w:rPr>
          <w:i/>
          <w:iCs/>
        </w:rPr>
        <w:t>a</w:t>
      </w:r>
      <w:r w:rsidRPr="005B276A">
        <w:rPr>
          <w:i/>
          <w:iCs/>
        </w:rPr>
        <w:t>plicación de la plataforma europea de intercambio de energías de reservas de sustitución (RRIF</w:t>
      </w:r>
      <w:r w:rsidR="00DD0130">
        <w:rPr>
          <w:i/>
          <w:iCs/>
        </w:rPr>
        <w:t>, por sus siglas en inglés</w:t>
      </w:r>
      <w:r w:rsidRPr="005B276A">
        <w:rPr>
          <w:i/>
          <w:iCs/>
        </w:rPr>
        <w:t>))</w:t>
      </w:r>
      <w:r w:rsidRPr="005B276A">
        <w:t xml:space="preserve">”, </w:t>
      </w:r>
      <w:r>
        <w:t xml:space="preserve">aprobado por las Autoridades Reguladoras Nacionales de todos los países participantes en este proceso, de acuerdo con el artículo 5.3(a) del Reglamento EB. </w:t>
      </w:r>
    </w:p>
    <w:p w14:paraId="32C2D104" w14:textId="6BF974C9" w:rsidR="003D658C" w:rsidRDefault="003D658C" w:rsidP="002031DD">
      <w:pPr>
        <w:spacing w:before="120" w:after="0" w:line="240" w:lineRule="auto"/>
      </w:pPr>
      <w:r>
        <w:t>Las ofertas</w:t>
      </w:r>
      <w:r w:rsidR="00DD0130">
        <w:t xml:space="preserve"> </w:t>
      </w:r>
      <w:r>
        <w:t xml:space="preserve">del producto RR recibidas por el operador del sistema eléctrico peninsular español (OS) de los </w:t>
      </w:r>
      <w:r w:rsidR="008F57B1">
        <w:t xml:space="preserve">participantes </w:t>
      </w:r>
      <w:r>
        <w:t>habilitados como proveedores del servicio de reservas de sustitución, según el apartado 4 de este procedimiento,</w:t>
      </w:r>
      <w:r w:rsidR="00740994">
        <w:t xml:space="preserve"> y</w:t>
      </w:r>
      <w:r>
        <w:t xml:space="preserve"> </w:t>
      </w:r>
      <w:r w:rsidR="00740994">
        <w:t xml:space="preserve">validadas de acuerdo al artículo </w:t>
      </w:r>
      <w:r w:rsidR="00F56388">
        <w:t xml:space="preserve">9.2 </w:t>
      </w:r>
      <w:r w:rsidR="00740994">
        <w:t xml:space="preserve">de este procedimiento </w:t>
      </w:r>
      <w:r>
        <w:t xml:space="preserve">serán puestas a disposición de la plataforma RR por el OS para su activación. Los proveedores conectados en el sistema eléctrico peninsular español recibirán a su vez del OS la información necesaria para la activación de la energía de balance correspondiente al producto RR y su correspondiente liquidación. </w:t>
      </w:r>
    </w:p>
    <w:p w14:paraId="779D0B02" w14:textId="72D756E7" w:rsidR="00F61ADC" w:rsidRPr="00E07AB3" w:rsidRDefault="00F61ADC" w:rsidP="002031DD">
      <w:pPr>
        <w:pStyle w:val="Heading1"/>
        <w:spacing w:before="120" w:after="0" w:line="240" w:lineRule="auto"/>
        <w:ind w:left="431" w:hanging="431"/>
      </w:pPr>
      <w:r w:rsidRPr="00E07AB3">
        <w:t>Proveedores del servicio de reservas de sustitución (RR)</w:t>
      </w:r>
      <w:r w:rsidR="00490836">
        <w:t>.</w:t>
      </w:r>
    </w:p>
    <w:p w14:paraId="32180D31" w14:textId="44792A39" w:rsidR="00044F97" w:rsidRPr="00E07AB3" w:rsidRDefault="00F61ADC" w:rsidP="002031DD">
      <w:pPr>
        <w:spacing w:before="120" w:after="0" w:line="240" w:lineRule="auto"/>
      </w:pPr>
      <w:r w:rsidRPr="00E07AB3">
        <w:t>Podrán ser habilitadas por el operador del sistema e</w:t>
      </w:r>
      <w:r w:rsidR="00DF4AC8" w:rsidRPr="00E07AB3">
        <w:t>léctrico español como proveedora</w:t>
      </w:r>
      <w:r w:rsidRPr="00E07AB3">
        <w:t xml:space="preserve">s del servicio de reservas de sustitución (RR) todas aquellas unidades de </w:t>
      </w:r>
      <w:r w:rsidR="003D658C" w:rsidRPr="0BE65FE1">
        <w:rPr>
          <w:rFonts w:cs="LFNOJD+Arial"/>
          <w:color w:val="000000" w:themeColor="text1"/>
        </w:rPr>
        <w:t>programación conectadas al sistema eléctrico peninsular español que acrediten su capacidad técnica y operativa para la prestación del servicio, conforme a lo establecido</w:t>
      </w:r>
      <w:r w:rsidR="00DD0130" w:rsidRPr="0BE65FE1">
        <w:rPr>
          <w:rFonts w:cs="LFNOJD+Arial"/>
          <w:color w:val="000000" w:themeColor="text1"/>
        </w:rPr>
        <w:t xml:space="preserve"> en </w:t>
      </w:r>
      <w:del w:id="0" w:author="REE" w:date="2021-01-21T19:00:00Z">
        <w:r w:rsidR="00DD0130" w:rsidRPr="0BE65FE1" w:rsidDel="001E2520">
          <w:rPr>
            <w:rFonts w:cs="LFNOJD+Arial"/>
            <w:color w:val="000000" w:themeColor="text1"/>
          </w:rPr>
          <w:delText>el artículo 9 de</w:delText>
        </w:r>
        <w:r w:rsidR="003D658C" w:rsidRPr="0BE65FE1" w:rsidDel="001E2520">
          <w:rPr>
            <w:rFonts w:cs="LFNOJD+Arial"/>
            <w:color w:val="000000" w:themeColor="text1"/>
          </w:rPr>
          <w:delText xml:space="preserve"> </w:delText>
        </w:r>
      </w:del>
      <w:r w:rsidR="003D658C" w:rsidRPr="0BE65FE1">
        <w:rPr>
          <w:rFonts w:cs="LFNOJD+Arial"/>
          <w:color w:val="000000" w:themeColor="text1"/>
        </w:rPr>
        <w:t>las Condiciones relativas al balance</w:t>
      </w:r>
      <w:r w:rsidR="00DD0130" w:rsidRPr="0BE65FE1">
        <w:rPr>
          <w:rFonts w:cs="LFNOJD+Arial"/>
          <w:color w:val="000000" w:themeColor="text1"/>
        </w:rPr>
        <w:t xml:space="preserve"> </w:t>
      </w:r>
      <w:r w:rsidR="00DD0130" w:rsidRPr="00396FD4">
        <w:t>para los proveedores de servicios de balance y los sujetos de liquidación responsables del balance en el sistema eléctrico peninsular español</w:t>
      </w:r>
      <w:r w:rsidR="003D658C" w:rsidRPr="0BE65FE1">
        <w:rPr>
          <w:rFonts w:cs="LFNOJD+Arial"/>
          <w:color w:val="000000" w:themeColor="text1"/>
        </w:rPr>
        <w:t>, aprobadas por la CNMC, de acuerdo con el artículo 5.4(c) del Reglamento EB.</w:t>
      </w:r>
    </w:p>
    <w:p w14:paraId="6F570A01" w14:textId="77777777" w:rsidR="003D658C" w:rsidRDefault="003D658C" w:rsidP="002031DD">
      <w:pPr>
        <w:spacing w:before="120" w:after="0" w:line="240" w:lineRule="auto"/>
      </w:pPr>
      <w:r>
        <w:t xml:space="preserve">Para poder presentar ofertas del producto RR al OS y ser consideradas a todos los efectos participantes en este servicio, las unidades de programación deberán contar con la habilitación expresa del OS para la provisión de este servicio. </w:t>
      </w:r>
    </w:p>
    <w:p w14:paraId="023D0045" w14:textId="162FA225" w:rsidR="003D658C" w:rsidRDefault="003D658C" w:rsidP="002031DD">
      <w:pPr>
        <w:spacing w:before="120" w:after="0" w:line="240" w:lineRule="auto"/>
      </w:pPr>
      <w:r>
        <w:t>Las unidades de programación que estuvieran habilitadas en el servicio de gestión de desvíos el día inmediato anterior al del inicio de la participación del sistema eléctrico español en la plataforma europea de RR, se considerarán ya habilitadas para la provisión del servicio de reservas de sustitución</w:t>
      </w:r>
      <w:r w:rsidR="000E2550">
        <w:t xml:space="preserve">, </w:t>
      </w:r>
      <w:r w:rsidR="00CF2E69" w:rsidRPr="00E86C24">
        <w:t>siéndoles no o</w:t>
      </w:r>
      <w:r w:rsidR="001D104D" w:rsidRPr="00E86C24">
        <w:t>bstante de aplicación</w:t>
      </w:r>
      <w:r w:rsidR="000E2550" w:rsidRPr="00E86C24">
        <w:t xml:space="preserve"> las condiciones de repetición de pruebas </w:t>
      </w:r>
      <w:r w:rsidR="00F56388" w:rsidRPr="00E86C24">
        <w:t xml:space="preserve">recogidas en el </w:t>
      </w:r>
      <w:del w:id="1" w:author="REE" w:date="2021-01-21T19:01:00Z">
        <w:r w:rsidR="00F56388" w:rsidRPr="00E86C24" w:rsidDel="000B4309">
          <w:delText xml:space="preserve">apartado 6.4 del </w:delText>
        </w:r>
      </w:del>
      <w:r w:rsidR="00F56388" w:rsidRPr="00E86C24">
        <w:t>PO 3.8</w:t>
      </w:r>
      <w:r>
        <w:t xml:space="preserve">. </w:t>
      </w:r>
      <w:r w:rsidR="00740994">
        <w:t>La habilitación de nuevas unidades de programación para el producto RR seguirá lo descrito en el procedimiento de operación por el que se establecen</w:t>
      </w:r>
      <w:r w:rsidR="00FC172B">
        <w:t xml:space="preserve"> las p</w:t>
      </w:r>
      <w:r w:rsidR="00FC172B" w:rsidRPr="00FC172B">
        <w:t>ruebas para la participación de las instalaciones en los procesos gestionados por el operador del sistema</w:t>
      </w:r>
      <w:r w:rsidR="00FC172B">
        <w:t>.</w:t>
      </w:r>
      <w:r w:rsidR="00740994">
        <w:t xml:space="preserve"> </w:t>
      </w:r>
    </w:p>
    <w:p w14:paraId="223ADF3F" w14:textId="7A82DC03" w:rsidR="00AB0126" w:rsidRDefault="003D658C" w:rsidP="002031DD">
      <w:pPr>
        <w:spacing w:before="120" w:after="0" w:line="240" w:lineRule="auto"/>
      </w:pPr>
      <w:r>
        <w:t xml:space="preserve">El OS verificará la capacidad técnica y operativa de las unidades de programación habilitadas para la prestación del servicio de provisión de reservas de sustitución mediante la comprobación de los perfiles de respuesta en potencia para cada período de suministro de reservas. Dicha comprobación tendrá en cuenta el tiempo de activación (FAT) del producto de balance gestionado en el mercado de provisión de reservas de sustitución y el periodo de entrega en el sistema eléctrico peninsular español y la desviación de la potencia neta suministrada por la unidad de programación con respecto a su potencia neta programada en el mercado de provisión de reservas de sustitución. </w:t>
      </w:r>
      <w:r w:rsidR="007556DA" w:rsidRPr="00E86C24">
        <w:t xml:space="preserve">Mediante este seguimiento de la prestación del servicio, el OS revaluará de forma continua la calificación de las unidades de programación como proveedoras del servicio de provisión de RR, conforme a lo recogido en </w:t>
      </w:r>
      <w:r w:rsidR="00B611CF" w:rsidRPr="00E86C24">
        <w:t>el apartado 6 del artículo</w:t>
      </w:r>
      <w:r w:rsidR="007556DA" w:rsidRPr="00E86C24">
        <w:t xml:space="preserve"> 162 del Reglamento (UE) 2017/1485 de la Comisión, dando así cumplimiento al proceso de reevaluación que debe ser realizado como mínimo una vez cada 5 años.</w:t>
      </w:r>
    </w:p>
    <w:p w14:paraId="6A4CC9FC" w14:textId="48F6C144" w:rsidR="003D658C" w:rsidRDefault="003D658C" w:rsidP="002031DD">
      <w:pPr>
        <w:spacing w:before="120" w:after="0" w:line="240" w:lineRule="auto"/>
      </w:pPr>
      <w:r>
        <w:rPr>
          <w:rFonts w:cs="LFNOJD+Arial"/>
          <w:color w:val="000000"/>
        </w:rPr>
        <w:t>Si el OS detectara un incumplimiento reiterado de los requisitos exigidos y/o una inadecuada calidad del servicio prestado que pusiera de manifiesto la falta de capacidad técnica de la unidad de programación para la prestación del servicio y/o la no remisión de la información de cambios o modificaciones que pudieran afectar a la prestación del servicio, informará de forma detallada al titular de la unidad de programación y a la CNMC, concediendo un plazo para introducir las mejoras necesarias. Si pasado el plazo no se introdujeran las mejoras indicadas, el OS podrá retirar la habilitación para la prestación del servicio previamente concedida, hasta que se constate el cumplimiento del requerimiento del OS.</w:t>
      </w:r>
    </w:p>
    <w:p w14:paraId="29F53BC2" w14:textId="66CD7F51" w:rsidR="003D658C" w:rsidRPr="00E07AB3" w:rsidRDefault="00FF6330" w:rsidP="002031DD">
      <w:pPr>
        <w:pStyle w:val="Heading1"/>
        <w:spacing w:before="120" w:after="0" w:line="240" w:lineRule="auto"/>
        <w:ind w:left="431" w:hanging="431"/>
      </w:pPr>
      <w:r w:rsidRPr="00E07AB3">
        <w:t xml:space="preserve">Producto </w:t>
      </w:r>
      <w:r w:rsidR="000863E1" w:rsidRPr="00E07AB3">
        <w:t>RR</w:t>
      </w:r>
      <w:r w:rsidR="000B0E8F" w:rsidRPr="00E07AB3">
        <w:t xml:space="preserve"> </w:t>
      </w:r>
      <w:r w:rsidR="00BB4408" w:rsidRPr="00E07AB3">
        <w:t xml:space="preserve">estándar </w:t>
      </w:r>
      <w:r w:rsidR="00EA3ED9">
        <w:t>para el</w:t>
      </w:r>
      <w:r w:rsidR="000B0E8F" w:rsidRPr="00E07AB3">
        <w:t xml:space="preserve"> intercambio</w:t>
      </w:r>
      <w:r w:rsidR="00EA3ED9">
        <w:t xml:space="preserve"> de energías de balance</w:t>
      </w:r>
      <w:r w:rsidR="000B0E8F" w:rsidRPr="00E07AB3">
        <w:t xml:space="preserve"> </w:t>
      </w:r>
      <w:r w:rsidRPr="00E07AB3">
        <w:t>entre sistemas</w:t>
      </w:r>
      <w:r w:rsidR="00087CF3" w:rsidRPr="00E07AB3">
        <w:t xml:space="preserve"> eléctricos</w:t>
      </w:r>
      <w:r w:rsidR="00490836">
        <w:t>.</w:t>
      </w:r>
    </w:p>
    <w:p w14:paraId="28F7D9CC" w14:textId="2416BDBA" w:rsidR="00074F3B" w:rsidRPr="00CE3DE2" w:rsidRDefault="00DA34AD" w:rsidP="002031DD">
      <w:pPr>
        <w:spacing w:before="120" w:after="0" w:line="240" w:lineRule="auto"/>
        <w:rPr>
          <w:ins w:id="2" w:author="REE" w:date="2021-01-15T15:13:00Z"/>
        </w:rPr>
      </w:pPr>
      <w:ins w:id="3" w:author="REE" w:date="2021-01-15T15:11:00Z">
        <w:r>
          <w:t>El producto de RR</w:t>
        </w:r>
      </w:ins>
      <w:ins w:id="4" w:author="REE" w:date="2021-01-15T15:12:00Z">
        <w:r w:rsidR="00E75C75">
          <w:t xml:space="preserve"> </w:t>
        </w:r>
      </w:ins>
      <w:ins w:id="5" w:author="REE" w:date="2021-01-15T15:14:00Z">
        <w:r w:rsidR="005B3071">
          <w:t>tendrá</w:t>
        </w:r>
      </w:ins>
      <w:ins w:id="6" w:author="REE" w:date="2021-01-15T15:12:00Z">
        <w:r w:rsidR="00E75C75">
          <w:t xml:space="preserve"> </w:t>
        </w:r>
      </w:ins>
      <w:ins w:id="7" w:author="REE" w:date="2021-03-23T11:09:00Z">
        <w:r w:rsidR="007B13FD">
          <w:t>resolución</w:t>
        </w:r>
      </w:ins>
      <w:ins w:id="8" w:author="REE" w:date="2021-01-15T15:12:00Z">
        <w:r w:rsidR="00553A12">
          <w:t xml:space="preserve"> cuarto-horari</w:t>
        </w:r>
      </w:ins>
      <w:ins w:id="9" w:author="REE" w:date="2021-03-23T11:09:00Z">
        <w:r w:rsidR="007B13FD">
          <w:t>a</w:t>
        </w:r>
      </w:ins>
      <w:ins w:id="10" w:author="REE" w:date="2021-01-15T15:12:00Z">
        <w:r w:rsidR="00553A12">
          <w:t xml:space="preserve"> con </w:t>
        </w:r>
        <w:r w:rsidR="00E75C75">
          <w:t xml:space="preserve">una duración </w:t>
        </w:r>
      </w:ins>
      <w:ins w:id="11" w:author="REE" w:date="2021-01-15T15:14:00Z">
        <w:r w:rsidR="005B3071">
          <w:t>mínima y máxima del periodo de entrega comprendi</w:t>
        </w:r>
      </w:ins>
      <w:ins w:id="12" w:author="REE" w:date="2021-01-15T15:15:00Z">
        <w:r w:rsidR="005B3071">
          <w:t>da entre los 15</w:t>
        </w:r>
        <w:r w:rsidR="000048BF">
          <w:t xml:space="preserve"> y los 60 minutos</w:t>
        </w:r>
      </w:ins>
      <w:ins w:id="13" w:author="REE" w:date="2021-01-21T17:45:00Z">
        <w:r w:rsidR="00216143">
          <w:t xml:space="preserve">, por periodos </w:t>
        </w:r>
        <w:r w:rsidR="00F04B56">
          <w:t>cuarto-horarios completos,</w:t>
        </w:r>
      </w:ins>
      <w:ins w:id="14" w:author="REE" w:date="2021-01-15T15:15:00Z">
        <w:r w:rsidR="000048BF">
          <w:t xml:space="preserve"> </w:t>
        </w:r>
      </w:ins>
      <w:ins w:id="15" w:author="REE" w:date="2021-01-21T17:46:00Z">
        <w:r w:rsidR="00E44425">
          <w:t>según lo dispuesto</w:t>
        </w:r>
      </w:ins>
      <w:ins w:id="16" w:author="REE" w:date="2021-01-15T15:12:00Z">
        <w:r w:rsidR="00E75C75">
          <w:rPr>
            <w:rFonts w:cs="LFNOJD+Arial"/>
            <w:color w:val="000000"/>
          </w:rPr>
          <w:t xml:space="preserve"> en el Anexo </w:t>
        </w:r>
      </w:ins>
      <w:ins w:id="17" w:author="REE" w:date="2021-01-15T15:15:00Z">
        <w:r w:rsidR="000048BF">
          <w:rPr>
            <w:rFonts w:cs="LFNOJD+Arial"/>
            <w:color w:val="000000"/>
          </w:rPr>
          <w:t xml:space="preserve">I </w:t>
        </w:r>
      </w:ins>
      <w:ins w:id="18" w:author="REE" w:date="2021-01-15T15:12:00Z">
        <w:r w:rsidR="00E75C75">
          <w:rPr>
            <w:rFonts w:cs="LFNOJD+Arial"/>
            <w:color w:val="000000"/>
          </w:rPr>
          <w:t xml:space="preserve">de este </w:t>
        </w:r>
      </w:ins>
      <w:ins w:id="19" w:author="REE" w:date="2021-01-21T17:46:00Z">
        <w:r w:rsidR="00E44425">
          <w:rPr>
            <w:rFonts w:cs="LFNOJD+Arial"/>
            <w:color w:val="000000"/>
          </w:rPr>
          <w:t>procedimiento de operación</w:t>
        </w:r>
      </w:ins>
      <w:ins w:id="20" w:author="REE" w:date="2021-01-15T15:12:00Z">
        <w:r w:rsidR="00E75C75">
          <w:rPr>
            <w:rFonts w:cs="LFNOJD+Arial"/>
            <w:color w:val="000000"/>
          </w:rPr>
          <w:t>.</w:t>
        </w:r>
      </w:ins>
    </w:p>
    <w:p w14:paraId="1BB47368" w14:textId="5801E067" w:rsidR="003D658C" w:rsidRDefault="006237FC" w:rsidP="002031DD">
      <w:pPr>
        <w:spacing w:before="120" w:after="0" w:line="240" w:lineRule="auto"/>
      </w:pPr>
      <w:ins w:id="21" w:author="REE" w:date="2021-01-13T11:35:00Z">
        <w:r>
          <w:t xml:space="preserve">No obstante, </w:t>
        </w:r>
      </w:ins>
      <w:del w:id="22" w:author="REE" w:date="2021-01-13T11:35:00Z">
        <w:r w:rsidR="003D658C" w:rsidDel="006237FC">
          <w:delText>C</w:delText>
        </w:r>
      </w:del>
      <w:ins w:id="23" w:author="REE" w:date="2021-01-13T11:35:00Z">
        <w:r>
          <w:t>c</w:t>
        </w:r>
      </w:ins>
      <w:r w:rsidR="003D658C">
        <w:t xml:space="preserve">onforme a lo establecido en el artículo 11(5) del RRIF el intercambio transfronterizo de energías de balance </w:t>
      </w:r>
      <w:ins w:id="24" w:author="REE" w:date="2021-01-21T17:47:00Z">
        <w:r w:rsidR="00874F8B">
          <w:t xml:space="preserve">entre sistemas eléctricos </w:t>
        </w:r>
      </w:ins>
      <w:r w:rsidR="003D658C">
        <w:t>se</w:t>
      </w:r>
      <w:ins w:id="25" w:author="REE" w:date="2021-01-13T11:36:00Z">
        <w:r w:rsidR="00AB77DD">
          <w:t xml:space="preserve"> seguirá realizando</w:t>
        </w:r>
      </w:ins>
      <w:r w:rsidR="003D658C">
        <w:t xml:space="preserve"> </w:t>
      </w:r>
      <w:del w:id="26" w:author="REE" w:date="2021-01-13T11:36:00Z">
        <w:r w:rsidR="003D658C" w:rsidDel="00AB77DD">
          <w:delText xml:space="preserve">realizará inicialmente </w:delText>
        </w:r>
      </w:del>
      <w:r w:rsidR="003D658C">
        <w:t xml:space="preserve">por periodos de programación horarios. </w:t>
      </w:r>
      <w:del w:id="27" w:author="REE" w:date="2021-01-13T11:31:00Z">
        <w:r w:rsidR="003D658C" w:rsidDel="003C660E">
          <w:delText xml:space="preserve">Con posterioridad, en una siguiente fase, se efectuará el cambio a la programación cuarto-horaria en los servicios de balance en el sistema eléctrico peninsular español. </w:delText>
        </w:r>
      </w:del>
    </w:p>
    <w:p w14:paraId="54B8288B" w14:textId="6EA81087" w:rsidR="00FF6330" w:rsidRDefault="00512032" w:rsidP="002031DD">
      <w:pPr>
        <w:spacing w:before="120" w:after="0" w:line="240" w:lineRule="auto"/>
      </w:pPr>
      <w:r w:rsidRPr="00E07AB3">
        <w:t>E</w:t>
      </w:r>
      <w:r w:rsidR="00EA3ED9">
        <w:t>n e</w:t>
      </w:r>
      <w:r w:rsidRPr="00E07AB3">
        <w:t>l artículo 6</w:t>
      </w:r>
      <w:r w:rsidR="00744984" w:rsidRPr="00E07AB3">
        <w:t xml:space="preserve"> </w:t>
      </w:r>
      <w:r w:rsidRPr="00E07AB3">
        <w:t>d</w:t>
      </w:r>
      <w:r w:rsidR="000B0E8F" w:rsidRPr="00E07AB3">
        <w:t xml:space="preserve">el </w:t>
      </w:r>
      <w:r w:rsidRPr="00E07AB3">
        <w:t>RR</w:t>
      </w:r>
      <w:r w:rsidR="000B0E8F" w:rsidRPr="00E07AB3">
        <w:t>IF</w:t>
      </w:r>
      <w:r w:rsidR="00FF6330" w:rsidRPr="00E07AB3">
        <w:t xml:space="preserve"> </w:t>
      </w:r>
      <w:r w:rsidR="00EA3ED9">
        <w:t xml:space="preserve">se </w:t>
      </w:r>
      <w:r w:rsidR="00FF6330" w:rsidRPr="00E07AB3">
        <w:t xml:space="preserve">define </w:t>
      </w:r>
      <w:r w:rsidRPr="00E07AB3">
        <w:t>el</w:t>
      </w:r>
      <w:r w:rsidR="00FF6330" w:rsidRPr="00E07AB3">
        <w:t xml:space="preserve"> producto </w:t>
      </w:r>
      <w:r w:rsidRPr="00E07AB3">
        <w:t xml:space="preserve">RR </w:t>
      </w:r>
      <w:r w:rsidR="00EA3ED9">
        <w:t>que se utilizará para</w:t>
      </w:r>
      <w:r w:rsidR="00FF6330" w:rsidRPr="00E07AB3">
        <w:t xml:space="preserve"> los intercambios de energías de balance entre sistemas</w:t>
      </w:r>
      <w:r w:rsidR="00E37762" w:rsidRPr="00E07AB3">
        <w:t>.</w:t>
      </w:r>
      <w:r w:rsidR="00EA3ED9">
        <w:t xml:space="preserve"> En el A</w:t>
      </w:r>
      <w:r w:rsidR="007F5401" w:rsidRPr="00E07AB3">
        <w:t xml:space="preserve">nexo </w:t>
      </w:r>
      <w:ins w:id="28" w:author="REE" w:date="2021-01-15T15:16:00Z">
        <w:r w:rsidR="000048BF">
          <w:t xml:space="preserve">I </w:t>
        </w:r>
      </w:ins>
      <w:r w:rsidR="007F5401" w:rsidRPr="00E07AB3">
        <w:t>de este documento se encuentran detalladas</w:t>
      </w:r>
      <w:r w:rsidR="00EA1ED0" w:rsidRPr="00E07AB3">
        <w:t xml:space="preserve"> dichas características</w:t>
      </w:r>
      <w:r w:rsidR="00C67873" w:rsidRPr="00E07AB3">
        <w:t xml:space="preserve">, </w:t>
      </w:r>
      <w:r w:rsidR="00113040">
        <w:t>con las particularidades aplicables en el caso de</w:t>
      </w:r>
      <w:r w:rsidR="00EA1ED0" w:rsidRPr="00E07AB3">
        <w:t>l sistema eléctrico peninsular español.</w:t>
      </w:r>
    </w:p>
    <w:p w14:paraId="37F846D2" w14:textId="1920EC89" w:rsidR="005B634E" w:rsidRPr="00E07AB3" w:rsidRDefault="005B634E" w:rsidP="002031DD">
      <w:pPr>
        <w:pStyle w:val="Heading1"/>
        <w:spacing w:before="120" w:after="0" w:line="240" w:lineRule="auto"/>
        <w:ind w:left="431" w:hanging="431"/>
      </w:pPr>
      <w:r w:rsidRPr="00E07AB3">
        <w:t>Ofertas de</w:t>
      </w:r>
      <w:r w:rsidR="00C67873" w:rsidRPr="00E07AB3">
        <w:t>l</w:t>
      </w:r>
      <w:r w:rsidRPr="00E07AB3">
        <w:t xml:space="preserve"> producto RR de los proveedores del servicio al </w:t>
      </w:r>
      <w:r w:rsidR="00281EA9" w:rsidRPr="00E07AB3">
        <w:t>OS</w:t>
      </w:r>
      <w:r w:rsidR="00490836">
        <w:t>.</w:t>
      </w:r>
    </w:p>
    <w:p w14:paraId="628E55B3" w14:textId="47FA80E0" w:rsidR="003D658C" w:rsidRDefault="003D658C" w:rsidP="002031DD">
      <w:pPr>
        <w:spacing w:before="120" w:after="0" w:line="240" w:lineRule="auto"/>
        <w:rPr>
          <w:rFonts w:cs="LFNOJD+Arial"/>
          <w:color w:val="000000"/>
        </w:rPr>
      </w:pPr>
      <w:r>
        <w:rPr>
          <w:rFonts w:cs="LFNOJD+Arial"/>
          <w:color w:val="000000"/>
        </w:rPr>
        <w:t xml:space="preserve">Las ofertas del producto RR podrán ser simples (completamente divisibles, divisibles o indivisibles) o bien presentar características complejas (exclusividad, </w:t>
      </w:r>
      <w:proofErr w:type="spellStart"/>
      <w:r>
        <w:rPr>
          <w:rFonts w:cs="LFNOJD+Arial"/>
          <w:color w:val="000000"/>
        </w:rPr>
        <w:t>multi-parte</w:t>
      </w:r>
      <w:proofErr w:type="spellEnd"/>
      <w:r>
        <w:rPr>
          <w:rFonts w:cs="LFNOJD+Arial"/>
          <w:color w:val="000000"/>
        </w:rPr>
        <w:t xml:space="preserve">, vinculadas en tiempo), conforme a lo indicado en el artículo 9 del RRIF, con las particularidades previstas en el Anexo </w:t>
      </w:r>
      <w:ins w:id="29" w:author="REE" w:date="2021-01-15T15:16:00Z">
        <w:r w:rsidR="000048BF">
          <w:rPr>
            <w:rFonts w:cs="LFNOJD+Arial"/>
            <w:color w:val="000000"/>
          </w:rPr>
          <w:t xml:space="preserve">I </w:t>
        </w:r>
      </w:ins>
      <w:r>
        <w:rPr>
          <w:rFonts w:cs="LFNOJD+Arial"/>
          <w:color w:val="000000"/>
        </w:rPr>
        <w:t xml:space="preserve">de este documento, para los proveedores del servicio de RR en el sistema eléctrico peninsular español. </w:t>
      </w:r>
    </w:p>
    <w:p w14:paraId="0481B459" w14:textId="0D99C627" w:rsidR="005B634E" w:rsidRPr="00E07AB3" w:rsidRDefault="00565363" w:rsidP="002031DD">
      <w:pPr>
        <w:spacing w:before="120" w:after="0" w:line="240" w:lineRule="auto"/>
      </w:pPr>
      <w:r w:rsidRPr="00E07AB3">
        <w:t>En el</w:t>
      </w:r>
      <w:r w:rsidR="005B634E" w:rsidRPr="00E07AB3">
        <w:t xml:space="preserve"> documento de intercambio</w:t>
      </w:r>
      <w:r w:rsidR="00957292">
        <w:t>s</w:t>
      </w:r>
      <w:r w:rsidR="005B634E" w:rsidRPr="00E07AB3">
        <w:t xml:space="preserve"> de información entre los </w:t>
      </w:r>
      <w:r w:rsidR="00C568F6">
        <w:t>participantes en</w:t>
      </w:r>
      <w:r w:rsidR="00C568F6" w:rsidRPr="00E07AB3">
        <w:t xml:space="preserve"> </w:t>
      </w:r>
      <w:r w:rsidR="005B634E" w:rsidRPr="00E07AB3">
        <w:t xml:space="preserve">el mercado y el operador del sistema </w:t>
      </w:r>
      <w:r w:rsidRPr="00E07AB3">
        <w:t xml:space="preserve">se </w:t>
      </w:r>
      <w:r w:rsidR="00C67873" w:rsidRPr="00E07AB3">
        <w:t>incorpora</w:t>
      </w:r>
      <w:r w:rsidRPr="00E07AB3">
        <w:t>n</w:t>
      </w:r>
      <w:r w:rsidR="005B634E" w:rsidRPr="00E07AB3">
        <w:t xml:space="preserve"> los tipos de oferta admitidos por la plataforma europea</w:t>
      </w:r>
      <w:r w:rsidR="008C6343" w:rsidRPr="00E07AB3">
        <w:t xml:space="preserve"> </w:t>
      </w:r>
      <w:r w:rsidR="00C67873" w:rsidRPr="00E07AB3">
        <w:t xml:space="preserve">para la gestión del producto </w:t>
      </w:r>
      <w:r w:rsidR="005B634E" w:rsidRPr="00E07AB3">
        <w:t>RR.</w:t>
      </w:r>
    </w:p>
    <w:p w14:paraId="7EF067E3" w14:textId="00FFDD03" w:rsidR="005B634E" w:rsidRPr="00E07AB3" w:rsidRDefault="008865ED" w:rsidP="002031DD">
      <w:pPr>
        <w:spacing w:before="120" w:after="0" w:line="240" w:lineRule="auto"/>
      </w:pPr>
      <w:del w:id="30" w:author="REE" w:date="2021-01-13T11:37:00Z">
        <w:r w:rsidRPr="00E07AB3" w:rsidDel="00E422A7">
          <w:delText xml:space="preserve">De forma transitoria hasta </w:delText>
        </w:r>
        <w:r w:rsidR="005B634E" w:rsidRPr="00E07AB3" w:rsidDel="00E422A7">
          <w:delText xml:space="preserve">que se produzca el paso a la programación cuarto-horaria </w:delText>
        </w:r>
        <w:r w:rsidR="00C67873" w:rsidRPr="00E07AB3" w:rsidDel="00E422A7">
          <w:delText xml:space="preserve">en la gestión </w:delText>
        </w:r>
        <w:r w:rsidR="005B634E" w:rsidRPr="00E07AB3" w:rsidDel="00E422A7">
          <w:delText>de los servicios de balance</w:delText>
        </w:r>
        <w:r w:rsidR="00C67873" w:rsidRPr="00E07AB3" w:rsidDel="00E422A7">
          <w:delText xml:space="preserve"> en el sistema eléctrico peninsular español</w:delText>
        </w:r>
        <w:r w:rsidR="00565363" w:rsidRPr="00E07AB3" w:rsidDel="00E422A7">
          <w:delText>,</w:delText>
        </w:r>
        <w:r w:rsidR="005B634E" w:rsidRPr="00E07AB3" w:rsidDel="00E422A7">
          <w:delText xml:space="preserve"> </w:delText>
        </w:r>
        <w:r w:rsidR="00565363" w:rsidRPr="00E07AB3" w:rsidDel="00E422A7">
          <w:delText xml:space="preserve">los proveedores del servicio de RR </w:delText>
        </w:r>
        <w:r w:rsidR="00103867" w:rsidRPr="00E07AB3" w:rsidDel="00E422A7">
          <w:delText xml:space="preserve">podrán utilizar </w:delText>
        </w:r>
        <w:r w:rsidR="005B634E" w:rsidRPr="00E07AB3" w:rsidDel="00E422A7">
          <w:delText xml:space="preserve">aquellos tipos de oferta </w:delText>
        </w:r>
        <w:r w:rsidR="00565363" w:rsidRPr="00E07AB3" w:rsidDel="00E422A7">
          <w:delText>de</w:delText>
        </w:r>
        <w:r w:rsidR="009A2EE6" w:rsidRPr="00E07AB3" w:rsidDel="00E422A7">
          <w:delText>l producto</w:delText>
        </w:r>
        <w:r w:rsidR="00565363" w:rsidRPr="00E07AB3" w:rsidDel="00E422A7">
          <w:delText xml:space="preserve"> RR </w:delText>
        </w:r>
        <w:r w:rsidR="00C67873" w:rsidRPr="00E07AB3" w:rsidDel="00E422A7">
          <w:delText xml:space="preserve">que sean </w:delText>
        </w:r>
        <w:r w:rsidR="005B634E" w:rsidRPr="00E07AB3" w:rsidDel="00E422A7">
          <w:delText xml:space="preserve">compatibles con </w:delText>
        </w:r>
        <w:r w:rsidR="00C67873" w:rsidRPr="00E07AB3" w:rsidDel="00E422A7">
          <w:delText xml:space="preserve">la </w:delText>
        </w:r>
        <w:r w:rsidR="005B634E" w:rsidRPr="00E07AB3" w:rsidDel="00E422A7">
          <w:delText>asignaci</w:delText>
        </w:r>
        <w:r w:rsidR="00C67873" w:rsidRPr="00E07AB3" w:rsidDel="00E422A7">
          <w:delText>ón</w:delText>
        </w:r>
        <w:r w:rsidR="005B634E" w:rsidRPr="00E07AB3" w:rsidDel="00E422A7">
          <w:delText xml:space="preserve"> de </w:delText>
        </w:r>
        <w:r w:rsidR="00C67873" w:rsidRPr="00E07AB3" w:rsidDel="00E422A7">
          <w:delText xml:space="preserve">ofertas para </w:delText>
        </w:r>
        <w:r w:rsidR="005B634E" w:rsidRPr="00E07AB3" w:rsidDel="00E422A7">
          <w:delText>periodos horarios completos.</w:delText>
        </w:r>
      </w:del>
    </w:p>
    <w:p w14:paraId="7262EA1C" w14:textId="46E27F77" w:rsidR="00FF6330" w:rsidRPr="00E07AB3" w:rsidRDefault="00B031BB" w:rsidP="002031DD">
      <w:pPr>
        <w:pStyle w:val="Heading1"/>
        <w:spacing w:before="120" w:after="0" w:line="240" w:lineRule="auto"/>
        <w:ind w:left="431" w:hanging="431"/>
      </w:pPr>
      <w:r w:rsidRPr="00E07AB3">
        <w:t xml:space="preserve">Proceso de </w:t>
      </w:r>
      <w:r w:rsidR="00EA1ED0" w:rsidRPr="00E07AB3">
        <w:t>activación</w:t>
      </w:r>
      <w:r w:rsidR="00FA4904" w:rsidRPr="00E07AB3">
        <w:t xml:space="preserve"> de</w:t>
      </w:r>
      <w:r w:rsidR="00EA1ED0" w:rsidRPr="00E07AB3">
        <w:t xml:space="preserve"> energía</w:t>
      </w:r>
      <w:r w:rsidR="00C67873" w:rsidRPr="00E07AB3">
        <w:t>s</w:t>
      </w:r>
      <w:r w:rsidR="00EA1ED0" w:rsidRPr="00E07AB3">
        <w:t xml:space="preserve"> de balance de</w:t>
      </w:r>
      <w:r w:rsidR="00FA4904" w:rsidRPr="00E07AB3">
        <w:t>l producto estándar RR</w:t>
      </w:r>
      <w:r w:rsidR="00490836">
        <w:t>.</w:t>
      </w:r>
    </w:p>
    <w:p w14:paraId="57BC387E" w14:textId="47D028F2" w:rsidR="00A552BC" w:rsidRPr="00E07AB3" w:rsidRDefault="00AA704B" w:rsidP="002031DD">
      <w:pPr>
        <w:spacing w:before="120" w:after="0" w:line="240" w:lineRule="auto"/>
      </w:pPr>
      <w:r w:rsidRPr="00E07AB3">
        <w:t>E</w:t>
      </w:r>
      <w:r w:rsidR="00263196" w:rsidRPr="00E07AB3">
        <w:t>l</w:t>
      </w:r>
      <w:r w:rsidRPr="00E07AB3">
        <w:t xml:space="preserve"> proceso de </w:t>
      </w:r>
      <w:r w:rsidR="00EA1ED0" w:rsidRPr="00E07AB3">
        <w:t>activación de energía</w:t>
      </w:r>
      <w:r w:rsidR="00C67873" w:rsidRPr="00E07AB3">
        <w:t>s</w:t>
      </w:r>
      <w:r w:rsidR="00EA1ED0" w:rsidRPr="00E07AB3">
        <w:t xml:space="preserve"> de balance</w:t>
      </w:r>
      <w:r w:rsidRPr="00E07AB3">
        <w:t xml:space="preserve"> del producto están</w:t>
      </w:r>
      <w:r w:rsidR="00EA1ED0" w:rsidRPr="00E07AB3">
        <w:t>dar</w:t>
      </w:r>
      <w:r w:rsidR="00AE63E3" w:rsidRPr="00E07AB3">
        <w:t xml:space="preserve"> RR, </w:t>
      </w:r>
      <w:r w:rsidR="00EA1ED0" w:rsidRPr="00E07AB3">
        <w:t xml:space="preserve">finaliza 30 minutos antes del inicio del periodo de entrega de </w:t>
      </w:r>
      <w:r w:rsidR="00957292">
        <w:t xml:space="preserve">la </w:t>
      </w:r>
      <w:r w:rsidR="00EA1ED0" w:rsidRPr="00E07AB3">
        <w:t>energía y consta de las siguientes fases</w:t>
      </w:r>
      <w:r w:rsidR="004E6FBC" w:rsidRPr="00E07AB3">
        <w:t xml:space="preserve"> tal y como se indica en el artículo 3 del RRIF</w:t>
      </w:r>
      <w:r w:rsidRPr="00E07AB3">
        <w:t>:</w:t>
      </w:r>
    </w:p>
    <w:p w14:paraId="6AD03195" w14:textId="77777777" w:rsidR="00A552BC" w:rsidRPr="00E07AB3" w:rsidRDefault="00A552BC" w:rsidP="002031DD">
      <w:pPr>
        <w:pStyle w:val="ListParagraph"/>
        <w:numPr>
          <w:ilvl w:val="0"/>
          <w:numId w:val="9"/>
        </w:numPr>
        <w:spacing w:before="120" w:after="0" w:line="240" w:lineRule="auto"/>
      </w:pPr>
      <w:r w:rsidRPr="00E07AB3">
        <w:t xml:space="preserve">Presentación </w:t>
      </w:r>
      <w:r w:rsidR="00C67873" w:rsidRPr="00E07AB3">
        <w:t>por</w:t>
      </w:r>
      <w:r w:rsidR="005B634E" w:rsidRPr="00E07AB3">
        <w:t xml:space="preserve"> los proveedores del servicio al OS</w:t>
      </w:r>
      <w:r w:rsidR="00550B01" w:rsidRPr="00E07AB3">
        <w:t>,</w:t>
      </w:r>
      <w:r w:rsidR="005B634E" w:rsidRPr="00E07AB3">
        <w:t xml:space="preserve"> </w:t>
      </w:r>
      <w:r w:rsidRPr="00E07AB3">
        <w:t xml:space="preserve">de </w:t>
      </w:r>
      <w:r w:rsidR="005B634E" w:rsidRPr="00E07AB3">
        <w:t xml:space="preserve">las </w:t>
      </w:r>
      <w:r w:rsidRPr="00E07AB3">
        <w:t xml:space="preserve">ofertas </w:t>
      </w:r>
      <w:r w:rsidR="00FA4904" w:rsidRPr="00E07AB3">
        <w:t>de</w:t>
      </w:r>
      <w:r w:rsidR="005B634E" w:rsidRPr="00E07AB3">
        <w:t xml:space="preserve"> energía</w:t>
      </w:r>
      <w:r w:rsidR="00C67873" w:rsidRPr="00E07AB3">
        <w:t>s</w:t>
      </w:r>
      <w:r w:rsidR="005B634E" w:rsidRPr="00E07AB3">
        <w:t xml:space="preserve"> de balance correspondiente</w:t>
      </w:r>
      <w:r w:rsidR="009A2EE6" w:rsidRPr="00E07AB3">
        <w:t>s</w:t>
      </w:r>
      <w:r w:rsidR="005B634E" w:rsidRPr="00E07AB3">
        <w:t xml:space="preserve"> al producto RR.</w:t>
      </w:r>
    </w:p>
    <w:p w14:paraId="500B0BFA" w14:textId="0DD08135" w:rsidR="00C67873" w:rsidRPr="00E07AB3" w:rsidRDefault="00A552BC" w:rsidP="002031DD">
      <w:pPr>
        <w:pStyle w:val="ListParagraph"/>
        <w:numPr>
          <w:ilvl w:val="0"/>
          <w:numId w:val="9"/>
        </w:numPr>
        <w:spacing w:before="120" w:after="0" w:line="240" w:lineRule="auto"/>
        <w:ind w:left="714" w:hanging="357"/>
        <w:contextualSpacing w:val="0"/>
      </w:pPr>
      <w:r w:rsidRPr="00E07AB3">
        <w:t xml:space="preserve">Envío </w:t>
      </w:r>
      <w:r w:rsidR="00FA4904" w:rsidRPr="00E07AB3">
        <w:t xml:space="preserve">del </w:t>
      </w:r>
      <w:r w:rsidR="005B634E" w:rsidRPr="00E07AB3">
        <w:t>OS</w:t>
      </w:r>
      <w:r w:rsidR="00FA4904" w:rsidRPr="00E07AB3">
        <w:t xml:space="preserve"> a la plataforma europea </w:t>
      </w:r>
      <w:r w:rsidR="005B634E" w:rsidRPr="00E07AB3">
        <w:t xml:space="preserve">de activación del producto RR </w:t>
      </w:r>
      <w:r w:rsidRPr="00E07AB3">
        <w:t xml:space="preserve">de </w:t>
      </w:r>
      <w:r w:rsidR="00FA4904" w:rsidRPr="00E07AB3">
        <w:t>la información correspondiente a</w:t>
      </w:r>
      <w:r w:rsidR="005B634E" w:rsidRPr="00E07AB3">
        <w:t>:</w:t>
      </w:r>
    </w:p>
    <w:p w14:paraId="52D7508F" w14:textId="12F9804F" w:rsidR="00C67873" w:rsidRPr="00E07AB3" w:rsidRDefault="00C67873" w:rsidP="002031DD">
      <w:pPr>
        <w:pStyle w:val="ListParagraph"/>
        <w:numPr>
          <w:ilvl w:val="1"/>
          <w:numId w:val="9"/>
        </w:numPr>
        <w:spacing w:before="120" w:after="0" w:line="240" w:lineRule="auto"/>
      </w:pPr>
      <w:r w:rsidRPr="00E07AB3">
        <w:t>O</w:t>
      </w:r>
      <w:r w:rsidR="00A552BC" w:rsidRPr="00E07AB3">
        <w:t>fertas</w:t>
      </w:r>
      <w:r w:rsidR="005B634E" w:rsidRPr="00E07AB3">
        <w:t xml:space="preserve"> v</w:t>
      </w:r>
      <w:r w:rsidR="00361B67" w:rsidRPr="00E07AB3">
        <w:t>á</w:t>
      </w:r>
      <w:r w:rsidR="005B634E" w:rsidRPr="00E07AB3">
        <w:t>lidas de energía</w:t>
      </w:r>
      <w:r w:rsidRPr="00E07AB3">
        <w:t>s</w:t>
      </w:r>
      <w:r w:rsidR="005B634E" w:rsidRPr="00E07AB3">
        <w:t xml:space="preserve"> de balance de</w:t>
      </w:r>
      <w:r w:rsidRPr="00E07AB3">
        <w:t>l</w:t>
      </w:r>
      <w:r w:rsidR="005B634E" w:rsidRPr="00E07AB3">
        <w:t xml:space="preserve"> producto RR</w:t>
      </w:r>
      <w:r w:rsidR="00A552BC" w:rsidRPr="00E07AB3">
        <w:t>,</w:t>
      </w:r>
    </w:p>
    <w:p w14:paraId="293A5684" w14:textId="08BC1711" w:rsidR="00C67873" w:rsidRPr="00E07AB3" w:rsidRDefault="00C67873" w:rsidP="002031DD">
      <w:pPr>
        <w:pStyle w:val="ListParagraph"/>
        <w:numPr>
          <w:ilvl w:val="1"/>
          <w:numId w:val="9"/>
        </w:numPr>
        <w:spacing w:before="120" w:after="0" w:line="240" w:lineRule="auto"/>
      </w:pPr>
      <w:r w:rsidRPr="00E07AB3">
        <w:t>N</w:t>
      </w:r>
      <w:r w:rsidR="00A552BC" w:rsidRPr="00E07AB3">
        <w:t>ecesidades de</w:t>
      </w:r>
      <w:r w:rsidR="00FA4904" w:rsidRPr="00E07AB3">
        <w:t xml:space="preserve"> balance</w:t>
      </w:r>
      <w:r w:rsidR="005B634E" w:rsidRPr="00E07AB3">
        <w:t xml:space="preserve"> a satisfacer con energía</w:t>
      </w:r>
      <w:r w:rsidRPr="00E07AB3">
        <w:t>s</w:t>
      </w:r>
      <w:r w:rsidR="005B634E" w:rsidRPr="00E07AB3">
        <w:t xml:space="preserve"> de tipo RR</w:t>
      </w:r>
      <w:r w:rsidR="00B719A0" w:rsidRPr="00E07AB3">
        <w:t>,</w:t>
      </w:r>
    </w:p>
    <w:p w14:paraId="3E15D441" w14:textId="77777777" w:rsidR="00C67873" w:rsidRPr="00E07AB3" w:rsidRDefault="00C67873" w:rsidP="002031DD">
      <w:pPr>
        <w:pStyle w:val="ListParagraph"/>
        <w:numPr>
          <w:ilvl w:val="1"/>
          <w:numId w:val="9"/>
        </w:numPr>
        <w:spacing w:before="120" w:after="0" w:line="240" w:lineRule="auto"/>
      </w:pPr>
      <w:r w:rsidRPr="00E07AB3">
        <w:t>C</w:t>
      </w:r>
      <w:r w:rsidR="00FA4904" w:rsidRPr="00E07AB3">
        <w:t>apacidad disponible en las interconexiones internacionales</w:t>
      </w:r>
      <w:r w:rsidR="005B634E" w:rsidRPr="00E07AB3">
        <w:t xml:space="preserve"> (ATC)</w:t>
      </w:r>
      <w:r w:rsidR="00B719A0" w:rsidRPr="00E07AB3">
        <w:t xml:space="preserve"> y, </w:t>
      </w:r>
      <w:r w:rsidR="005B634E" w:rsidRPr="00E07AB3">
        <w:t>en su caso</w:t>
      </w:r>
      <w:r w:rsidR="00B719A0" w:rsidRPr="00E07AB3">
        <w:t>,</w:t>
      </w:r>
    </w:p>
    <w:p w14:paraId="667C9455" w14:textId="17BFB1AB" w:rsidR="00A552BC" w:rsidRPr="00E07AB3" w:rsidRDefault="00C67873" w:rsidP="002031DD">
      <w:pPr>
        <w:pStyle w:val="ListParagraph"/>
        <w:numPr>
          <w:ilvl w:val="1"/>
          <w:numId w:val="9"/>
        </w:numPr>
        <w:spacing w:before="120" w:after="0" w:line="240" w:lineRule="auto"/>
      </w:pPr>
      <w:r w:rsidRPr="00E07AB3">
        <w:t>R</w:t>
      </w:r>
      <w:r w:rsidR="005B634E" w:rsidRPr="00E07AB3">
        <w:t>equisitos de control de flujo</w:t>
      </w:r>
      <w:r w:rsidR="00B719A0" w:rsidRPr="00E07AB3">
        <w:t xml:space="preserve"> en las interconexiones</w:t>
      </w:r>
      <w:r w:rsidR="00872F51" w:rsidRPr="00E07AB3">
        <w:t>.</w:t>
      </w:r>
    </w:p>
    <w:p w14:paraId="29AEB5F3" w14:textId="26AB6047" w:rsidR="00B37C0E" w:rsidRPr="00E07AB3" w:rsidRDefault="00FA4904" w:rsidP="002031DD">
      <w:pPr>
        <w:pStyle w:val="ListParagraph"/>
        <w:numPr>
          <w:ilvl w:val="0"/>
          <w:numId w:val="9"/>
        </w:numPr>
        <w:spacing w:before="120" w:after="0" w:line="240" w:lineRule="auto"/>
        <w:ind w:left="714" w:hanging="357"/>
        <w:contextualSpacing w:val="0"/>
      </w:pPr>
      <w:r w:rsidRPr="00E07AB3">
        <w:t xml:space="preserve">Comunicación </w:t>
      </w:r>
      <w:r w:rsidR="005B634E" w:rsidRPr="00E07AB3">
        <w:t>de la plataforma europea de activación del producto RR al OS</w:t>
      </w:r>
      <w:r w:rsidRPr="00E07AB3">
        <w:t xml:space="preserve"> de</w:t>
      </w:r>
      <w:r w:rsidR="00B37C0E" w:rsidRPr="00E07AB3">
        <w:t xml:space="preserve"> la siguiente información:</w:t>
      </w:r>
    </w:p>
    <w:p w14:paraId="54536F19" w14:textId="300FBA39" w:rsidR="00FA4904" w:rsidRPr="00E07AB3" w:rsidRDefault="00084C37" w:rsidP="002031DD">
      <w:pPr>
        <w:pStyle w:val="ListParagraph"/>
        <w:numPr>
          <w:ilvl w:val="1"/>
          <w:numId w:val="9"/>
        </w:numPr>
        <w:spacing w:before="120" w:after="0" w:line="240" w:lineRule="auto"/>
      </w:pPr>
      <w:r w:rsidRPr="00E07AB3">
        <w:t xml:space="preserve">Activación </w:t>
      </w:r>
      <w:r w:rsidR="00FA4904" w:rsidRPr="00E07AB3">
        <w:t xml:space="preserve">de ofertas </w:t>
      </w:r>
      <w:r w:rsidR="005B634E" w:rsidRPr="00E07AB3">
        <w:t>correspondientes a proveedores de</w:t>
      </w:r>
      <w:r w:rsidR="009A2EE6" w:rsidRPr="00E07AB3">
        <w:t>l</w:t>
      </w:r>
      <w:r w:rsidR="005B634E" w:rsidRPr="00E07AB3">
        <w:t xml:space="preserve"> servicio del sistema eléctrico peninsular español</w:t>
      </w:r>
      <w:r w:rsidR="00957292">
        <w:t>,</w:t>
      </w:r>
      <w:r w:rsidR="005B634E" w:rsidRPr="00E07AB3">
        <w:t xml:space="preserve"> </w:t>
      </w:r>
      <w:r w:rsidR="00FA4904" w:rsidRPr="00E07AB3">
        <w:t>realizada por la plataforma europea de RR.</w:t>
      </w:r>
    </w:p>
    <w:p w14:paraId="5BC73A20" w14:textId="2DF015BB" w:rsidR="00B37C0E" w:rsidRPr="00E07AB3" w:rsidRDefault="00B37C0E" w:rsidP="002031DD">
      <w:pPr>
        <w:pStyle w:val="ListParagraph"/>
        <w:numPr>
          <w:ilvl w:val="1"/>
          <w:numId w:val="9"/>
        </w:numPr>
        <w:spacing w:before="120" w:after="0" w:line="240" w:lineRule="auto"/>
      </w:pPr>
      <w:r w:rsidRPr="00E07AB3">
        <w:t>Necesidades satisfechas por la plataforma europea de RR.</w:t>
      </w:r>
    </w:p>
    <w:p w14:paraId="3761F5C5" w14:textId="6667F306" w:rsidR="00B37C0E" w:rsidRPr="00E07AB3" w:rsidRDefault="00B37C0E" w:rsidP="002031DD">
      <w:pPr>
        <w:pStyle w:val="ListParagraph"/>
        <w:numPr>
          <w:ilvl w:val="1"/>
          <w:numId w:val="9"/>
        </w:numPr>
        <w:spacing w:before="120" w:after="0" w:line="240" w:lineRule="auto"/>
      </w:pPr>
      <w:r w:rsidRPr="00E07AB3">
        <w:t xml:space="preserve">Capacidad </w:t>
      </w:r>
      <w:r w:rsidR="00957292">
        <w:t xml:space="preserve">de </w:t>
      </w:r>
      <w:r w:rsidRPr="00E07AB3">
        <w:t>intercambio utilizada en el proceso RR.</w:t>
      </w:r>
    </w:p>
    <w:p w14:paraId="5088DCB5" w14:textId="0B933955" w:rsidR="00B37C0E" w:rsidRPr="00E07AB3" w:rsidRDefault="00B37C0E" w:rsidP="002031DD">
      <w:pPr>
        <w:pStyle w:val="ListParagraph"/>
        <w:numPr>
          <w:ilvl w:val="1"/>
          <w:numId w:val="9"/>
        </w:numPr>
        <w:spacing w:before="120" w:after="0" w:line="240" w:lineRule="auto"/>
      </w:pPr>
      <w:r w:rsidRPr="00E07AB3">
        <w:t>Posiciones netas del sistema eléctrico peninsular español.</w:t>
      </w:r>
    </w:p>
    <w:p w14:paraId="2D87E5AB" w14:textId="6E010BEF" w:rsidR="00B37C0E" w:rsidRPr="00E07AB3" w:rsidRDefault="00B37C0E" w:rsidP="002031DD">
      <w:pPr>
        <w:pStyle w:val="ListParagraph"/>
        <w:numPr>
          <w:ilvl w:val="1"/>
          <w:numId w:val="9"/>
        </w:numPr>
        <w:spacing w:before="120" w:after="0" w:line="240" w:lineRule="auto"/>
      </w:pPr>
      <w:r w:rsidRPr="00E07AB3">
        <w:t xml:space="preserve">Programas </w:t>
      </w:r>
      <w:r w:rsidR="00957292">
        <w:t>establecidos en</w:t>
      </w:r>
      <w:r w:rsidRPr="00E07AB3">
        <w:t xml:space="preserve"> las interconexiones del sistema eléctrico peninsular español.</w:t>
      </w:r>
    </w:p>
    <w:p w14:paraId="6138D946" w14:textId="3933B2CE" w:rsidR="00B37C0E" w:rsidRPr="00E07AB3" w:rsidRDefault="00B37C0E" w:rsidP="002031DD">
      <w:pPr>
        <w:pStyle w:val="ListParagraph"/>
        <w:numPr>
          <w:ilvl w:val="1"/>
          <w:numId w:val="9"/>
        </w:numPr>
        <w:spacing w:before="120" w:after="0" w:line="240" w:lineRule="auto"/>
      </w:pPr>
      <w:r w:rsidRPr="00E07AB3">
        <w:t xml:space="preserve">Precios </w:t>
      </w:r>
      <w:r w:rsidR="00957292">
        <w:t xml:space="preserve">resultantes </w:t>
      </w:r>
      <w:r w:rsidRPr="00E07AB3">
        <w:t>de la activación del producto RR.</w:t>
      </w:r>
    </w:p>
    <w:p w14:paraId="1FD9F357" w14:textId="77777777" w:rsidR="00C67873" w:rsidRPr="00E07AB3" w:rsidRDefault="005B634E" w:rsidP="002031DD">
      <w:pPr>
        <w:pStyle w:val="ListParagraph"/>
        <w:numPr>
          <w:ilvl w:val="0"/>
          <w:numId w:val="9"/>
        </w:numPr>
        <w:spacing w:before="120" w:after="0" w:line="240" w:lineRule="auto"/>
        <w:ind w:left="714" w:hanging="357"/>
        <w:contextualSpacing w:val="0"/>
      </w:pPr>
      <w:r w:rsidRPr="00E07AB3">
        <w:t>Comunicación del OS</w:t>
      </w:r>
      <w:r w:rsidR="00FA4904" w:rsidRPr="00E07AB3">
        <w:t xml:space="preserve"> a los</w:t>
      </w:r>
      <w:r w:rsidRPr="00E07AB3">
        <w:t xml:space="preserve"> proveedores de este servicio</w:t>
      </w:r>
      <w:r w:rsidR="00C67873" w:rsidRPr="00E07AB3">
        <w:t xml:space="preserve"> en el sistema eléctrico peninsular español</w:t>
      </w:r>
      <w:r w:rsidRPr="00E07AB3">
        <w:t>, de</w:t>
      </w:r>
      <w:r w:rsidR="009A2EE6" w:rsidRPr="00E07AB3">
        <w:t xml:space="preserve"> la siguiente información:</w:t>
      </w:r>
    </w:p>
    <w:p w14:paraId="201246E6" w14:textId="669BC40E" w:rsidR="00415E2C" w:rsidRDefault="00415E2C" w:rsidP="002031DD">
      <w:pPr>
        <w:pStyle w:val="ListParagraph"/>
        <w:numPr>
          <w:ilvl w:val="2"/>
          <w:numId w:val="5"/>
        </w:numPr>
        <w:spacing w:before="120" w:after="0" w:line="240" w:lineRule="auto"/>
      </w:pPr>
      <w:r w:rsidRPr="008A59C3">
        <w:t>Información sobre las</w:t>
      </w:r>
      <w:r w:rsidRPr="007A4731">
        <w:t xml:space="preserve"> ofertas </w:t>
      </w:r>
      <w:r>
        <w:t>de energía de balance, clasificadas conforme a los criterios establecidos en el proceso de validación descrito en el apartado 8.2 de este procedimiento</w:t>
      </w:r>
      <w:r w:rsidR="00CC5866">
        <w:t xml:space="preserve"> en</w:t>
      </w:r>
      <w:r>
        <w:t>:</w:t>
      </w:r>
    </w:p>
    <w:p w14:paraId="734D4B01" w14:textId="46B7DFCF" w:rsidR="00415E2C" w:rsidRDefault="00415E2C" w:rsidP="002031DD">
      <w:pPr>
        <w:pStyle w:val="ListParagraph"/>
        <w:numPr>
          <w:ilvl w:val="3"/>
          <w:numId w:val="5"/>
        </w:numPr>
        <w:spacing w:before="120" w:after="0" w:line="240" w:lineRule="auto"/>
      </w:pPr>
      <w:r>
        <w:t>Ofertas enviadas por el OS a la plataforma europea de RR:</w:t>
      </w:r>
    </w:p>
    <w:p w14:paraId="78369B6D" w14:textId="7F3EBB6F" w:rsidR="00415E2C" w:rsidRDefault="00415E2C" w:rsidP="002031DD">
      <w:pPr>
        <w:pStyle w:val="ListParagraph"/>
        <w:numPr>
          <w:ilvl w:val="4"/>
          <w:numId w:val="5"/>
        </w:numPr>
        <w:spacing w:before="120" w:after="0" w:line="240" w:lineRule="auto"/>
      </w:pPr>
      <w:r>
        <w:t>Disponibles para la asignación en la plataforma</w:t>
      </w:r>
      <w:r w:rsidR="00CC5866">
        <w:t xml:space="preserve"> europea de RR</w:t>
      </w:r>
    </w:p>
    <w:p w14:paraId="61F59570" w14:textId="4B55C55E" w:rsidR="00415E2C" w:rsidRDefault="00415E2C" w:rsidP="002031DD">
      <w:pPr>
        <w:pStyle w:val="ListParagraph"/>
        <w:numPr>
          <w:ilvl w:val="4"/>
          <w:numId w:val="5"/>
        </w:numPr>
        <w:spacing w:before="120" w:after="0" w:line="240" w:lineRule="auto"/>
      </w:pPr>
      <w:r>
        <w:t xml:space="preserve">No </w:t>
      </w:r>
      <w:r w:rsidRPr="008A59C3">
        <w:t xml:space="preserve">disponibles </w:t>
      </w:r>
      <w:r w:rsidRPr="007A4731">
        <w:t xml:space="preserve">para la asignación en la plataforma europea de RR por </w:t>
      </w:r>
      <w:r>
        <w:t xml:space="preserve">estar afectadas por </w:t>
      </w:r>
      <w:r w:rsidRPr="007A4731">
        <w:t>limitaciones de programa por seguridad del sistema eléctrico peninsular español.</w:t>
      </w:r>
    </w:p>
    <w:p w14:paraId="2572D8CF" w14:textId="3FF2E8F2" w:rsidR="00415E2C" w:rsidRPr="007A4731" w:rsidRDefault="00415E2C" w:rsidP="002031DD">
      <w:pPr>
        <w:pStyle w:val="ListParagraph"/>
        <w:numPr>
          <w:ilvl w:val="3"/>
          <w:numId w:val="5"/>
        </w:numPr>
        <w:spacing w:before="120" w:after="0" w:line="240" w:lineRule="auto"/>
      </w:pPr>
      <w:r>
        <w:t xml:space="preserve">Ofertas no enviadas a la plataforma por </w:t>
      </w:r>
      <w:proofErr w:type="spellStart"/>
      <w:r w:rsidR="009622D3">
        <w:t>infactibilidad</w:t>
      </w:r>
      <w:proofErr w:type="spellEnd"/>
      <w:r w:rsidR="009622D3">
        <w:t xml:space="preserve"> respecto a</w:t>
      </w:r>
      <w:r>
        <w:t xml:space="preserve">l </w:t>
      </w:r>
      <w:r w:rsidR="009622D3" w:rsidRPr="000718ED">
        <w:t>P</w:t>
      </w:r>
      <w:r w:rsidRPr="000718ED">
        <w:t xml:space="preserve">rograma </w:t>
      </w:r>
      <w:del w:id="31" w:author="REE" w:date="2021-01-13T11:56:00Z">
        <w:r w:rsidR="009622D3" w:rsidRPr="000718ED" w:rsidDel="000718ED">
          <w:delText>H</w:delText>
        </w:r>
        <w:r w:rsidRPr="000718ED" w:rsidDel="000718ED">
          <w:delText xml:space="preserve">orario </w:delText>
        </w:r>
      </w:del>
      <w:r w:rsidR="009622D3" w:rsidRPr="000718ED">
        <w:t>F</w:t>
      </w:r>
      <w:r w:rsidRPr="000718ED">
        <w:t xml:space="preserve">inal </w:t>
      </w:r>
      <w:r w:rsidR="009622D3" w:rsidRPr="000718ED">
        <w:t>d</w:t>
      </w:r>
      <w:r w:rsidRPr="000718ED">
        <w:t>efinitivo</w:t>
      </w:r>
      <w:ins w:id="32" w:author="REE" w:date="2021-01-13T11:44:00Z">
        <w:r w:rsidR="003C4435">
          <w:t xml:space="preserve"> (PHFC)</w:t>
        </w:r>
      </w:ins>
      <w:r>
        <w:t>.</w:t>
      </w:r>
    </w:p>
    <w:p w14:paraId="2B6AA5F3" w14:textId="77777777" w:rsidR="00FC172B" w:rsidRDefault="00FC172B" w:rsidP="002031DD">
      <w:pPr>
        <w:pStyle w:val="ListParagraph"/>
        <w:numPr>
          <w:ilvl w:val="2"/>
          <w:numId w:val="5"/>
        </w:numPr>
        <w:spacing w:before="120" w:after="0" w:line="240" w:lineRule="auto"/>
      </w:pPr>
      <w:r w:rsidRPr="00E07AB3">
        <w:t>Resultados de la activación del producto RR (ofertas aceptadas y precios).</w:t>
      </w:r>
    </w:p>
    <w:p w14:paraId="0FA4AB88" w14:textId="77777777" w:rsidR="00491BA6" w:rsidRDefault="00491BA6" w:rsidP="002031DD">
      <w:pPr>
        <w:spacing w:before="120" w:after="0" w:line="240" w:lineRule="auto"/>
        <w:rPr>
          <w:rFonts w:cs="LFNOJD+Arial"/>
          <w:color w:val="000000"/>
        </w:rPr>
      </w:pPr>
      <w:r>
        <w:rPr>
          <w:rFonts w:cs="LFNOJD+Arial"/>
          <w:color w:val="000000"/>
        </w:rPr>
        <w:t xml:space="preserve">La plataforma europea de RR comunicará al OS la posición neta (Net Position) de cada operador del sistema, al objeto de realizar las correspondientes validaciones entre operadores de sistema de acuerdo con lo establecido en el artículo 3.1(e) del RRIF. </w:t>
      </w:r>
    </w:p>
    <w:p w14:paraId="295099C4" w14:textId="3B55493D" w:rsidR="00872F51" w:rsidRPr="00E07AB3" w:rsidRDefault="00872F51" w:rsidP="002031DD">
      <w:pPr>
        <w:spacing w:before="120" w:after="0" w:line="240" w:lineRule="auto"/>
      </w:pPr>
      <w:r w:rsidRPr="00E07AB3">
        <w:t xml:space="preserve">La </w:t>
      </w:r>
      <w:r w:rsidR="00A67B37" w:rsidRPr="00E07AB3">
        <w:t xml:space="preserve">hora límite para que los proveedores del servicio de RR envíen sus ofertas a los </w:t>
      </w:r>
      <w:proofErr w:type="spellStart"/>
      <w:r w:rsidR="00A67B37" w:rsidRPr="00E07AB3">
        <w:t>TSOs</w:t>
      </w:r>
      <w:proofErr w:type="spellEnd"/>
      <w:r w:rsidR="00A67B37" w:rsidRPr="00E07AB3">
        <w:t xml:space="preserve"> y la hora límite para el envío de la información a la plataforma europea </w:t>
      </w:r>
      <w:r w:rsidR="008C6343" w:rsidRPr="00E07AB3">
        <w:t xml:space="preserve">de </w:t>
      </w:r>
      <w:r w:rsidR="00A67B37" w:rsidRPr="00E07AB3">
        <w:t xml:space="preserve">RR por parte de los </w:t>
      </w:r>
      <w:proofErr w:type="spellStart"/>
      <w:r w:rsidR="00A67B37" w:rsidRPr="00E07AB3">
        <w:t>TSO</w:t>
      </w:r>
      <w:r w:rsidR="00534B63" w:rsidRPr="00E07AB3">
        <w:t>s</w:t>
      </w:r>
      <w:proofErr w:type="spellEnd"/>
      <w:r w:rsidR="00A67B37" w:rsidRPr="00E07AB3">
        <w:t xml:space="preserve"> </w:t>
      </w:r>
      <w:r w:rsidR="00534B63" w:rsidRPr="00E07AB3">
        <w:t xml:space="preserve">son las </w:t>
      </w:r>
      <w:r w:rsidR="00A67B37" w:rsidRPr="00E07AB3">
        <w:t xml:space="preserve">definidas en los artículos 7 y 8 del </w:t>
      </w:r>
      <w:r w:rsidR="00524BC5" w:rsidRPr="00E07AB3">
        <w:t>RR</w:t>
      </w:r>
      <w:r w:rsidR="00A67B37" w:rsidRPr="00E07AB3">
        <w:t>IF</w:t>
      </w:r>
      <w:r w:rsidR="00263196" w:rsidRPr="00E07AB3">
        <w:t>, respectivamente</w:t>
      </w:r>
      <w:r w:rsidR="00A67B37" w:rsidRPr="00E07AB3">
        <w:t>.</w:t>
      </w:r>
    </w:p>
    <w:p w14:paraId="1427CDBF" w14:textId="77777777" w:rsidR="00473334" w:rsidRPr="00E07AB3" w:rsidRDefault="00FF6330" w:rsidP="002031DD">
      <w:pPr>
        <w:spacing w:before="120" w:after="0" w:line="240" w:lineRule="auto"/>
      </w:pPr>
      <w:r w:rsidRPr="00E07AB3">
        <w:t>Como resultado del proceso anterior, 30 minutos antes del inicio del suministro quedarán</w:t>
      </w:r>
      <w:r w:rsidR="007B2A3B" w:rsidRPr="00E07AB3">
        <w:t xml:space="preserve"> </w:t>
      </w:r>
      <w:r w:rsidRPr="00E07AB3">
        <w:t>establecidos, en su caso, los programas de intercambio de energías de balance</w:t>
      </w:r>
      <w:r w:rsidR="00872F51" w:rsidRPr="00E07AB3">
        <w:t xml:space="preserve"> correspondientes al producto RR</w:t>
      </w:r>
      <w:r w:rsidRPr="00E07AB3">
        <w:t xml:space="preserve"> en las</w:t>
      </w:r>
      <w:r w:rsidR="007B2A3B" w:rsidRPr="00E07AB3">
        <w:t xml:space="preserve"> </w:t>
      </w:r>
      <w:r w:rsidRPr="00E07AB3">
        <w:t>interconexiones del sistema eléctrico español</w:t>
      </w:r>
      <w:r w:rsidR="00171568" w:rsidRPr="00E07AB3">
        <w:t>.</w:t>
      </w:r>
    </w:p>
    <w:p w14:paraId="1F6F7D86" w14:textId="64DF6048" w:rsidR="00491BA6" w:rsidRPr="00491BA6" w:rsidRDefault="00491BA6" w:rsidP="002031DD">
      <w:pPr>
        <w:spacing w:before="120" w:after="0" w:line="240" w:lineRule="auto"/>
      </w:pPr>
      <w:r w:rsidRPr="0015565F">
        <w:t xml:space="preserve">En el caso de que el Programa </w:t>
      </w:r>
      <w:del w:id="33" w:author="REE" w:date="2021-01-13T11:56:00Z">
        <w:r w:rsidRPr="0015565F" w:rsidDel="000718ED">
          <w:delText xml:space="preserve">Horario </w:delText>
        </w:r>
      </w:del>
      <w:r w:rsidRPr="0015565F">
        <w:t xml:space="preserve">Final definitivo </w:t>
      </w:r>
      <w:r w:rsidR="0015565F">
        <w:t>(</w:t>
      </w:r>
      <w:r w:rsidR="0015565F" w:rsidRPr="000718ED">
        <w:t>PHFC</w:t>
      </w:r>
      <w:r w:rsidR="0015565F">
        <w:t xml:space="preserve">) </w:t>
      </w:r>
      <w:r w:rsidRPr="0015565F">
        <w:t xml:space="preserve">tras el mercado </w:t>
      </w:r>
      <w:proofErr w:type="spellStart"/>
      <w:r w:rsidRPr="0015565F">
        <w:t>intradiario</w:t>
      </w:r>
      <w:proofErr w:type="spellEnd"/>
      <w:r w:rsidRPr="0015565F">
        <w:t xml:space="preserve"> continuo de ámbito europeo se reciba con una antelación inferior a </w:t>
      </w:r>
      <w:r w:rsidR="0015565F" w:rsidRPr="0015565F">
        <w:t>48 minutos respecto al inicio del correspondiente horizonte de programación</w:t>
      </w:r>
      <w:r w:rsidRPr="0015565F">
        <w:t>, el OS no realizará envío alguno de ofertas a dicha plataforma. En esta situación y en caso de identificarse una situación de emergencia, el OS sí podrá enviar las necesidades de balance a satisfacer con energías de tipo RR.</w:t>
      </w:r>
      <w:r>
        <w:t xml:space="preserve"> </w:t>
      </w:r>
    </w:p>
    <w:p w14:paraId="560CCE2F" w14:textId="3D0FAE07" w:rsidR="00FF6330" w:rsidRPr="00E07AB3" w:rsidRDefault="005B634E" w:rsidP="002031DD">
      <w:pPr>
        <w:pStyle w:val="Heading1"/>
        <w:spacing w:before="120" w:after="0" w:line="240" w:lineRule="auto"/>
      </w:pPr>
      <w:r w:rsidRPr="00E07AB3">
        <w:t>Intercambios de información</w:t>
      </w:r>
      <w:r w:rsidR="007A659F" w:rsidRPr="00E07AB3">
        <w:t xml:space="preserve"> </w:t>
      </w:r>
      <w:r w:rsidR="006D23BC" w:rsidRPr="00E07AB3">
        <w:t>asociados al proceso de activación de energía</w:t>
      </w:r>
      <w:r w:rsidR="00615143">
        <w:t>s</w:t>
      </w:r>
      <w:r w:rsidR="006D23BC" w:rsidRPr="00E07AB3">
        <w:t xml:space="preserve"> de balance RR</w:t>
      </w:r>
      <w:r w:rsidR="00490836">
        <w:t>.</w:t>
      </w:r>
    </w:p>
    <w:p w14:paraId="444ECAF3" w14:textId="598B3C95" w:rsidR="005F73E6" w:rsidRPr="00E07AB3" w:rsidRDefault="005F73E6" w:rsidP="002031DD">
      <w:pPr>
        <w:pStyle w:val="ListParagraph"/>
        <w:numPr>
          <w:ilvl w:val="1"/>
          <w:numId w:val="22"/>
        </w:numPr>
        <w:spacing w:before="120" w:after="0" w:line="240" w:lineRule="auto"/>
      </w:pPr>
      <w:r w:rsidRPr="00E07AB3">
        <w:t xml:space="preserve">Capacidad disponible </w:t>
      </w:r>
      <w:r w:rsidR="00550B01" w:rsidRPr="00E07AB3">
        <w:t xml:space="preserve">en las interconexiones internacionales </w:t>
      </w:r>
      <w:r w:rsidRPr="00E07AB3">
        <w:t>(ATC)</w:t>
      </w:r>
    </w:p>
    <w:p w14:paraId="2A1CE220" w14:textId="77777777" w:rsidR="00491BA6" w:rsidRPr="00491BA6" w:rsidRDefault="00491BA6" w:rsidP="002031DD">
      <w:pPr>
        <w:spacing w:before="120" w:after="0" w:line="240" w:lineRule="auto"/>
      </w:pPr>
      <w:r>
        <w:t xml:space="preserve">EL OS comunicará y mantendrá actualizada, en todo momento, los valores de la capacidad de intercambio disponibles en las interconexiones internacionales para su consideración en el proceso de asignación de ofertas llevado a cabo por la plataforma europea para la gestión del producto RR, tal y como establece el artículo 3.1(a) del RRIF. </w:t>
      </w:r>
    </w:p>
    <w:p w14:paraId="4D169534" w14:textId="311BAEFB" w:rsidR="007B2A3B" w:rsidRPr="00E07AB3" w:rsidRDefault="00DF3184" w:rsidP="002031DD">
      <w:pPr>
        <w:pStyle w:val="ListParagraph"/>
        <w:numPr>
          <w:ilvl w:val="1"/>
          <w:numId w:val="22"/>
        </w:numPr>
        <w:spacing w:before="120" w:after="0" w:line="240" w:lineRule="auto"/>
      </w:pPr>
      <w:bookmarkStart w:id="34" w:name="_Ref34237949"/>
      <w:r w:rsidRPr="00E07AB3">
        <w:t xml:space="preserve">Ofertas </w:t>
      </w:r>
      <w:r w:rsidR="00550B01" w:rsidRPr="00E07AB3">
        <w:t>de energía</w:t>
      </w:r>
      <w:r w:rsidR="00C67873" w:rsidRPr="00E07AB3">
        <w:t>s</w:t>
      </w:r>
      <w:r w:rsidR="00550B01" w:rsidRPr="00E07AB3">
        <w:t xml:space="preserve"> de balance </w:t>
      </w:r>
      <w:r w:rsidR="00C67873" w:rsidRPr="00E07AB3">
        <w:t xml:space="preserve">de </w:t>
      </w:r>
      <w:r w:rsidR="00550B01" w:rsidRPr="00E07AB3">
        <w:t xml:space="preserve">tipo RR </w:t>
      </w:r>
      <w:r w:rsidRPr="00E07AB3">
        <w:t>de los proveedores del servicio</w:t>
      </w:r>
      <w:r w:rsidR="00550B01" w:rsidRPr="00E07AB3">
        <w:t xml:space="preserve"> validadas por el OS</w:t>
      </w:r>
      <w:bookmarkEnd w:id="34"/>
    </w:p>
    <w:p w14:paraId="7666BD8F" w14:textId="16C4C8B7" w:rsidR="0022795A" w:rsidRPr="00E07AB3" w:rsidRDefault="00491BA6" w:rsidP="002031DD">
      <w:pPr>
        <w:spacing w:before="120" w:after="0" w:line="240" w:lineRule="auto"/>
      </w:pPr>
      <w:r>
        <w:rPr>
          <w:rFonts w:cs="LFNOJD+Arial"/>
          <w:color w:val="000000"/>
        </w:rPr>
        <w:t>Según lo establecido en el artículo 3 del RRIF, el operador del sistema eléctrico español pondrá a disposición de la plataforma europea de RR las ofertas de energías de balance del producto RR presentadas por los proveedores del servicio, una vez validadas por el OS, respetando los plazos de tiempo establecidos a nivel europeo en el artículo 8 del RRIF</w:t>
      </w:r>
      <w:r w:rsidR="0022795A" w:rsidRPr="00E07AB3">
        <w:t>.</w:t>
      </w:r>
    </w:p>
    <w:p w14:paraId="5E8316B3" w14:textId="3545BC64" w:rsidR="00E75AA1" w:rsidRPr="00E07AB3" w:rsidRDefault="00491BA6" w:rsidP="002031DD">
      <w:pPr>
        <w:spacing w:before="120" w:after="0" w:line="240" w:lineRule="auto"/>
      </w:pPr>
      <w:r>
        <w:rPr>
          <w:rFonts w:cs="LFNOJD+Arial"/>
          <w:color w:val="000000"/>
        </w:rPr>
        <w:t xml:space="preserve">Con una antelación no inferior a 5 minutos respecto a la hora límite para el envío a la plataforma europea de RR de las ofertas de los proveedores del servicio de acuerdo al artículo 8 del RRIF, el OS llevará a cabo un proceso de validación de las ofertas de RR recibidas, teniendo en cuenta el Programa </w:t>
      </w:r>
      <w:del w:id="35" w:author="REE" w:date="2021-01-13T11:57:00Z">
        <w:r w:rsidRPr="000718ED" w:rsidDel="000718ED">
          <w:rPr>
            <w:rFonts w:cs="LFNOJD+Arial"/>
            <w:color w:val="000000"/>
          </w:rPr>
          <w:delText>Horario</w:delText>
        </w:r>
        <w:r w:rsidDel="000718ED">
          <w:rPr>
            <w:rFonts w:cs="LFNOJD+Arial"/>
            <w:color w:val="000000"/>
          </w:rPr>
          <w:delText xml:space="preserve"> </w:delText>
        </w:r>
      </w:del>
      <w:r>
        <w:rPr>
          <w:rFonts w:cs="LFNOJD+Arial"/>
          <w:color w:val="000000"/>
        </w:rPr>
        <w:t>Final definitivo</w:t>
      </w:r>
      <w:ins w:id="36" w:author="REE" w:date="2021-01-13T11:45:00Z">
        <w:r w:rsidR="00D23F3F">
          <w:rPr>
            <w:rFonts w:cs="LFNOJD+Arial"/>
            <w:color w:val="000000"/>
          </w:rPr>
          <w:t xml:space="preserve"> (PHFC)</w:t>
        </w:r>
      </w:ins>
      <w:r>
        <w:rPr>
          <w:rFonts w:cs="LFNOJD+Arial"/>
          <w:color w:val="000000"/>
        </w:rPr>
        <w:t xml:space="preserve"> y la información de indisponibilidades comunicadas por los proveedores del servicio hasta ese momento para el siguiente periodo </w:t>
      </w:r>
      <w:ins w:id="37" w:author="REE" w:date="2021-01-13T11:45:00Z">
        <w:r w:rsidR="003B617A">
          <w:rPr>
            <w:rFonts w:cs="LFNOJD+Arial"/>
            <w:color w:val="000000"/>
          </w:rPr>
          <w:t>cuarto-</w:t>
        </w:r>
      </w:ins>
      <w:r w:rsidRPr="00D23F3F">
        <w:rPr>
          <w:rFonts w:cs="LFNOJD+Arial"/>
          <w:color w:val="000000"/>
        </w:rPr>
        <w:t>horario</w:t>
      </w:r>
      <w:r>
        <w:rPr>
          <w:rFonts w:cs="LFNOJD+Arial"/>
          <w:color w:val="000000"/>
        </w:rPr>
        <w:t xml:space="preserve"> de entrega de energía. </w:t>
      </w:r>
    </w:p>
    <w:p w14:paraId="5DF1C69F" w14:textId="77777777" w:rsidR="00491BA6" w:rsidRDefault="00491BA6" w:rsidP="002031DD">
      <w:pPr>
        <w:spacing w:before="120" w:after="0" w:line="240" w:lineRule="auto"/>
        <w:rPr>
          <w:rFonts w:cs="LFNOJD+Arial"/>
          <w:color w:val="000000"/>
        </w:rPr>
      </w:pPr>
      <w:r>
        <w:rPr>
          <w:rFonts w:cs="LFNOJD+Arial"/>
          <w:color w:val="000000"/>
        </w:rPr>
        <w:t xml:space="preserve">En este proceso de validación, se rechazarán (parcialmente, en el caso de ofertas completamente divisibles y divisibles, o totalmente, en el caso de ofertas indivisibles y complejas) aquellas ofertas que resulten no compatibles con su programa final y los límites físicos de la unidad de programación, y/o no respeten la potencia máxima disponible de generación o de consumo comunicada. Todas las ofertas resultantes de este proceso de validación serán enviadas a la plataforma europea de RR. </w:t>
      </w:r>
    </w:p>
    <w:p w14:paraId="464EEA06" w14:textId="1F5DA08C" w:rsidR="00D322DD" w:rsidRPr="00E07AB3" w:rsidRDefault="00F20FD3" w:rsidP="002031DD">
      <w:pPr>
        <w:spacing w:before="120" w:after="0" w:line="240" w:lineRule="auto"/>
      </w:pPr>
      <w:r w:rsidRPr="00E07AB3">
        <w:t xml:space="preserve">Adicionalmente, </w:t>
      </w:r>
      <w:r w:rsidR="002F5EBE" w:rsidRPr="00E07AB3">
        <w:t xml:space="preserve">a las ofertas </w:t>
      </w:r>
      <w:r w:rsidR="00474A1A" w:rsidRPr="00E07AB3">
        <w:t xml:space="preserve">les serán de </w:t>
      </w:r>
      <w:r w:rsidRPr="00E07AB3">
        <w:t>aplica</w:t>
      </w:r>
      <w:r w:rsidR="00474A1A" w:rsidRPr="00E07AB3">
        <w:t>ción</w:t>
      </w:r>
      <w:r w:rsidRPr="00E07AB3">
        <w:t xml:space="preserve"> </w:t>
      </w:r>
      <w:r w:rsidR="002F5EBE" w:rsidRPr="00E07AB3">
        <w:t xml:space="preserve">las limitaciones </w:t>
      </w:r>
      <w:r w:rsidR="00474A1A" w:rsidRPr="00E07AB3">
        <w:t xml:space="preserve">de programa establecidas </w:t>
      </w:r>
      <w:r w:rsidR="002F5EBE" w:rsidRPr="00E07AB3">
        <w:t>por seguridad del sistema</w:t>
      </w:r>
      <w:r w:rsidR="00474A1A" w:rsidRPr="00E07AB3">
        <w:t xml:space="preserve">, y </w:t>
      </w:r>
      <w:r w:rsidR="00103867" w:rsidRPr="00E07AB3">
        <w:t>vigentes en es</w:t>
      </w:r>
      <w:r w:rsidR="002F5EBE" w:rsidRPr="00E07AB3">
        <w:t>e momento</w:t>
      </w:r>
      <w:r w:rsidR="00D322DD" w:rsidRPr="00E07AB3">
        <w:t>,</w:t>
      </w:r>
      <w:r w:rsidR="001F26AA">
        <w:t xml:space="preserve"> para resolver las posibles restricciones técnicas en el sistema,</w:t>
      </w:r>
      <w:r w:rsidR="00D322DD" w:rsidRPr="00E07AB3">
        <w:t xml:space="preserve"> </w:t>
      </w:r>
      <w:r w:rsidR="00270BD3" w:rsidRPr="00E07AB3">
        <w:t>indicándose</w:t>
      </w:r>
      <w:r w:rsidR="00D322DD" w:rsidRPr="00E07AB3">
        <w:t>:</w:t>
      </w:r>
    </w:p>
    <w:p w14:paraId="5C74B009" w14:textId="77777777" w:rsidR="00D322DD" w:rsidRPr="00E07AB3" w:rsidRDefault="00D322DD" w:rsidP="002031DD">
      <w:pPr>
        <w:pStyle w:val="ListParagraph"/>
        <w:numPr>
          <w:ilvl w:val="0"/>
          <w:numId w:val="9"/>
        </w:numPr>
        <w:spacing w:before="120" w:after="0" w:line="240" w:lineRule="auto"/>
      </w:pPr>
      <w:r w:rsidRPr="00E07AB3">
        <w:t xml:space="preserve">Si </w:t>
      </w:r>
      <w:r w:rsidR="00270BD3" w:rsidRPr="00E07AB3">
        <w:t xml:space="preserve">son </w:t>
      </w:r>
      <w:r w:rsidRPr="00E07AB3">
        <w:t>ofertas disponibles</w:t>
      </w:r>
      <w:r w:rsidR="00C578A6" w:rsidRPr="00E07AB3">
        <w:t xml:space="preserve"> para la asignación en la plataforma europea </w:t>
      </w:r>
      <w:r w:rsidR="008C6343" w:rsidRPr="00E07AB3">
        <w:t xml:space="preserve">de </w:t>
      </w:r>
      <w:r w:rsidR="00C578A6" w:rsidRPr="00E07AB3">
        <w:t>RR</w:t>
      </w:r>
      <w:r w:rsidRPr="00E07AB3">
        <w:t>, en caso de que éstas no se vean afectadas</w:t>
      </w:r>
      <w:r w:rsidR="00C578A6" w:rsidRPr="00E07AB3">
        <w:t xml:space="preserve"> por </w:t>
      </w:r>
      <w:r w:rsidR="00474A1A" w:rsidRPr="00E07AB3">
        <w:t xml:space="preserve">las </w:t>
      </w:r>
      <w:r w:rsidR="00C578A6" w:rsidRPr="00E07AB3">
        <w:t xml:space="preserve">limitaciones </w:t>
      </w:r>
      <w:r w:rsidR="00474A1A" w:rsidRPr="00E07AB3">
        <w:t xml:space="preserve">de programa </w:t>
      </w:r>
      <w:r w:rsidR="00C578A6" w:rsidRPr="00E07AB3">
        <w:t>aplicadas por seguridad del sistema</w:t>
      </w:r>
      <w:r w:rsidR="00474A1A" w:rsidRPr="00E07AB3">
        <w:t xml:space="preserve"> eléctrico peninsular español</w:t>
      </w:r>
      <w:r w:rsidR="00C578A6" w:rsidRPr="00E07AB3">
        <w:t>.</w:t>
      </w:r>
    </w:p>
    <w:p w14:paraId="03922A88" w14:textId="1FA373B8" w:rsidR="00C578A6" w:rsidRPr="00E07AB3" w:rsidRDefault="00C578A6" w:rsidP="002031DD">
      <w:pPr>
        <w:pStyle w:val="ListParagraph"/>
        <w:numPr>
          <w:ilvl w:val="0"/>
          <w:numId w:val="9"/>
        </w:numPr>
        <w:spacing w:before="120" w:after="0" w:line="240" w:lineRule="auto"/>
      </w:pPr>
      <w:r w:rsidRPr="00E07AB3">
        <w:t xml:space="preserve">Si </w:t>
      </w:r>
      <w:r w:rsidR="00270BD3" w:rsidRPr="00E07AB3">
        <w:t xml:space="preserve">son </w:t>
      </w:r>
      <w:r w:rsidRPr="00E07AB3">
        <w:t>ofertas indisponibles (</w:t>
      </w:r>
      <w:r w:rsidR="00F20FD3" w:rsidRPr="00E07AB3">
        <w:t xml:space="preserve">parcialmente, en el caso de ofertas </w:t>
      </w:r>
      <w:r w:rsidR="003C514C" w:rsidRPr="00E07AB3">
        <w:t xml:space="preserve">completamente divisibles y </w:t>
      </w:r>
      <w:r w:rsidR="00F20FD3" w:rsidRPr="00E07AB3">
        <w:t>divisibles</w:t>
      </w:r>
      <w:r w:rsidR="00474A1A" w:rsidRPr="00E07AB3">
        <w:t>,</w:t>
      </w:r>
      <w:r w:rsidR="00F20FD3" w:rsidRPr="00E07AB3">
        <w:t xml:space="preserve"> o totalmente, en el caso de ofertas indivisibles y complejas</w:t>
      </w:r>
      <w:r w:rsidRPr="00E07AB3">
        <w:t>) para la asignación en la plataforma europea</w:t>
      </w:r>
      <w:r w:rsidR="008C6343" w:rsidRPr="00E07AB3">
        <w:t xml:space="preserve"> de</w:t>
      </w:r>
      <w:r w:rsidRPr="00E07AB3">
        <w:t xml:space="preserve"> RR, en </w:t>
      </w:r>
      <w:r w:rsidR="00474A1A" w:rsidRPr="00E07AB3">
        <w:t xml:space="preserve">el </w:t>
      </w:r>
      <w:r w:rsidRPr="00E07AB3">
        <w:t xml:space="preserve">caso de que estas ofertas estén afectadas por limitaciones </w:t>
      </w:r>
      <w:r w:rsidR="00474A1A" w:rsidRPr="00E07AB3">
        <w:t xml:space="preserve">de programa, </w:t>
      </w:r>
      <w:r w:rsidRPr="00E07AB3">
        <w:t>aplicadas por seguridad del sistema</w:t>
      </w:r>
      <w:r w:rsidR="00474A1A" w:rsidRPr="00E07AB3">
        <w:t xml:space="preserve"> eléctrico peninsular español</w:t>
      </w:r>
      <w:r w:rsidRPr="00E07AB3">
        <w:t>.</w:t>
      </w:r>
    </w:p>
    <w:p w14:paraId="6A9CBD08" w14:textId="32F435BD" w:rsidR="00F20FD3" w:rsidRDefault="00F20FD3" w:rsidP="002031DD">
      <w:pPr>
        <w:spacing w:before="120" w:after="0" w:line="240" w:lineRule="auto"/>
      </w:pPr>
      <w:r w:rsidRPr="00E07AB3">
        <w:t>Las indisponibilidades comunicadas por los proveedores del servicio recibidas con una antelación inferior a 5 minutos respecto a la hora límite para el envío a la plataforma europea de RR de las ofertas de los proveedores de servicio, serán tenidas en cuenta tras el proceso de asignación de la plataforma europea de RR.</w:t>
      </w:r>
    </w:p>
    <w:p w14:paraId="1A0CCF39" w14:textId="4559EDED" w:rsidR="00FF6330" w:rsidRPr="00E07AB3" w:rsidRDefault="00326375" w:rsidP="002031DD">
      <w:pPr>
        <w:pStyle w:val="ListParagraph"/>
        <w:numPr>
          <w:ilvl w:val="1"/>
          <w:numId w:val="22"/>
        </w:numPr>
        <w:spacing w:before="120" w:after="0" w:line="240" w:lineRule="auto"/>
      </w:pPr>
      <w:r w:rsidRPr="00E07AB3">
        <w:t>Necesidades de</w:t>
      </w:r>
      <w:r w:rsidR="006D23BC" w:rsidRPr="00E07AB3">
        <w:t xml:space="preserve"> energía de</w:t>
      </w:r>
      <w:r w:rsidRPr="00E07AB3">
        <w:t xml:space="preserve"> balance </w:t>
      </w:r>
      <w:r w:rsidR="00393799" w:rsidRPr="00E07AB3">
        <w:t xml:space="preserve">de </w:t>
      </w:r>
      <w:r w:rsidRPr="00E07AB3">
        <w:t>RR del sistema eléctrico español</w:t>
      </w:r>
    </w:p>
    <w:p w14:paraId="20AD0BF7" w14:textId="2CFEBD05" w:rsidR="00491BA6" w:rsidRDefault="00491BA6" w:rsidP="002031DD">
      <w:pPr>
        <w:spacing w:before="120" w:after="0" w:line="240" w:lineRule="auto"/>
        <w:rPr>
          <w:rFonts w:cs="LFNOJD+Arial"/>
          <w:color w:val="000000"/>
        </w:rPr>
      </w:pPr>
      <w:r>
        <w:rPr>
          <w:rFonts w:cs="LFNOJD+Arial"/>
          <w:color w:val="000000"/>
        </w:rPr>
        <w:t xml:space="preserve">El operador del sistema eléctrico español pondrá a disposición de la plataforma europea de RR las necesidades </w:t>
      </w:r>
      <w:ins w:id="38" w:author="REE" w:date="2021-01-13T12:29:00Z">
        <w:r w:rsidR="00A65BEE">
          <w:rPr>
            <w:rFonts w:cs="LFNOJD+Arial"/>
            <w:color w:val="000000"/>
          </w:rPr>
          <w:t xml:space="preserve">cuarto-horarias </w:t>
        </w:r>
      </w:ins>
      <w:r>
        <w:rPr>
          <w:rFonts w:cs="LFNOJD+Arial"/>
          <w:color w:val="000000"/>
        </w:rPr>
        <w:t xml:space="preserve">de balance del sistema eléctrico peninsular español para su consideración en el proceso RR respetando los plazos y formatos establecidos para estos intercambios de información a nivel europeo en el artículo 8 del RRIF. </w:t>
      </w:r>
    </w:p>
    <w:p w14:paraId="1306ECC8" w14:textId="340594CB" w:rsidR="00FB5894" w:rsidRDefault="00FB5894" w:rsidP="002031DD">
      <w:pPr>
        <w:spacing w:before="120" w:after="0" w:line="240" w:lineRule="auto"/>
        <w:rPr>
          <w:rFonts w:cs="LFNOJD+Arial"/>
          <w:color w:val="000000"/>
        </w:rPr>
      </w:pPr>
      <w:r w:rsidRPr="00FB5894">
        <w:rPr>
          <w:rFonts w:cs="LFNOJD+Arial"/>
          <w:color w:val="000000"/>
        </w:rPr>
        <w:t xml:space="preserve">Las necesidades de balance que se pondrán a disposición de la plataforma europea de RR podrán estar definidas como necesidades inelásticas y/o necesidades elásticas, llevando asociadas las necesidades elásticas un precio límite para la asignación del volumen de necesidad correspondiente, precio que será establecido mediante la aplicación de la metodología para la utilización las necesidades elásticas del producto RR en el sistema eléctrico español, según se establece en el </w:t>
      </w:r>
      <w:ins w:id="39" w:author="REE" w:date="2021-01-15T15:16:00Z">
        <w:r w:rsidR="002C4F80">
          <w:rPr>
            <w:rFonts w:cs="LFNOJD+Arial"/>
            <w:color w:val="000000"/>
          </w:rPr>
          <w:t>A</w:t>
        </w:r>
      </w:ins>
      <w:del w:id="40" w:author="REE" w:date="2021-01-15T15:16:00Z">
        <w:r w:rsidRPr="00FB5894" w:rsidDel="002C4F80">
          <w:rPr>
            <w:rFonts w:cs="LFNOJD+Arial"/>
            <w:color w:val="000000"/>
          </w:rPr>
          <w:delText>a</w:delText>
        </w:r>
      </w:del>
      <w:r w:rsidRPr="00FB5894">
        <w:rPr>
          <w:rFonts w:cs="LFNOJD+Arial"/>
          <w:color w:val="000000"/>
        </w:rPr>
        <w:t>nexo II de este P.O</w:t>
      </w:r>
    </w:p>
    <w:p w14:paraId="24971C3A" w14:textId="5F500D57" w:rsidR="001E1169" w:rsidRDefault="00491BA6" w:rsidP="002031DD">
      <w:pPr>
        <w:spacing w:before="120" w:after="0" w:line="240" w:lineRule="auto"/>
        <w:rPr>
          <w:rFonts w:cs="LFNOJD+Arial"/>
          <w:color w:val="000000"/>
        </w:rPr>
      </w:pPr>
      <w:r>
        <w:rPr>
          <w:rFonts w:cs="LFNOJD+Arial"/>
          <w:color w:val="000000"/>
        </w:rPr>
        <w:t xml:space="preserve">De acuerdo a lo establecido en el artículo 11.2 del RRIF, el OS podrá incluir una banda de tolerancia asociada a su necesidad inelástica cuyo uso no podrá incrementar el precio marginal resultante de la asignación de la plataforma europea de RR. </w:t>
      </w:r>
    </w:p>
    <w:p w14:paraId="34FC0082" w14:textId="2921FBB9" w:rsidR="00491BA6" w:rsidRDefault="00491BA6" w:rsidP="002031DD">
      <w:pPr>
        <w:spacing w:before="120" w:after="0" w:line="240" w:lineRule="auto"/>
        <w:rPr>
          <w:rFonts w:cs="LFNOJD+Arial"/>
          <w:color w:val="000000"/>
        </w:rPr>
      </w:pPr>
      <w:r>
        <w:rPr>
          <w:rFonts w:cs="LFNOJD+Arial"/>
          <w:color w:val="000000"/>
        </w:rPr>
        <w:t>El volumen de necesidades solicitado por el OS no superará el volumen de ofertas enviadas a la plataforma europea de RR</w:t>
      </w:r>
      <w:ins w:id="41" w:author="REE" w:date="2021-01-13T11:50:00Z">
        <w:r w:rsidR="004864D7">
          <w:rPr>
            <w:rFonts w:cs="LFNOJD+Arial"/>
            <w:color w:val="000000"/>
          </w:rPr>
          <w:t xml:space="preserve"> en el sentido de la necesidad</w:t>
        </w:r>
      </w:ins>
      <w:r>
        <w:rPr>
          <w:rFonts w:cs="LFNOJD+Arial"/>
          <w:color w:val="000000"/>
        </w:rPr>
        <w:t>, salvo en situaciones en las que la seguridad del sistema resulte comprometida, en cuyo caso y conforme a lo establecido en el artículo 11.2 del RRIF, el volumen de necesidades requerido a la plataforma podrá ser superior al volumen de ofertas enviadas a la plataforma europea de RR.</w:t>
      </w:r>
    </w:p>
    <w:p w14:paraId="4ED57209" w14:textId="754C9C83" w:rsidR="00FF6330" w:rsidRPr="00E07AB3" w:rsidRDefault="00B719A0" w:rsidP="002031DD">
      <w:pPr>
        <w:pStyle w:val="ListParagraph"/>
        <w:numPr>
          <w:ilvl w:val="1"/>
          <w:numId w:val="22"/>
        </w:numPr>
        <w:spacing w:before="120" w:after="0" w:line="240" w:lineRule="auto"/>
      </w:pPr>
      <w:r w:rsidRPr="00E07AB3">
        <w:t>Requisitos de control de flujo en las interconexiones</w:t>
      </w:r>
    </w:p>
    <w:p w14:paraId="6D84A0C7" w14:textId="171D470D" w:rsidR="00B719A0" w:rsidRPr="00E07AB3" w:rsidRDefault="00B719A0" w:rsidP="002031DD">
      <w:pPr>
        <w:spacing w:before="120" w:after="0" w:line="240" w:lineRule="auto"/>
      </w:pPr>
      <w:r w:rsidRPr="00E07AB3">
        <w:t xml:space="preserve">El operador del sistema eléctrico español podrá poner a disposición de la plataforma europea de RR requisitos de control de flujo en las interconexiones </w:t>
      </w:r>
      <w:r w:rsidR="00474A1A" w:rsidRPr="00E07AB3">
        <w:t>entre España y</w:t>
      </w:r>
      <w:r w:rsidR="00C541FB" w:rsidRPr="00E07AB3">
        <w:t xml:space="preserve"> </w:t>
      </w:r>
      <w:r w:rsidRPr="00E07AB3">
        <w:t>Francia</w:t>
      </w:r>
      <w:r w:rsidR="00393799" w:rsidRPr="00E07AB3">
        <w:t>,</w:t>
      </w:r>
      <w:r w:rsidRPr="00E07AB3">
        <w:t xml:space="preserve"> y</w:t>
      </w:r>
      <w:r w:rsidR="00243305">
        <w:t>/o</w:t>
      </w:r>
      <w:r w:rsidR="0047699E" w:rsidRPr="00E07AB3">
        <w:t xml:space="preserve"> </w:t>
      </w:r>
      <w:r w:rsidR="00474A1A" w:rsidRPr="00E07AB3">
        <w:t>entre Espa</w:t>
      </w:r>
      <w:r w:rsidR="00363ED1" w:rsidRPr="00E07AB3">
        <w:t>ñ</w:t>
      </w:r>
      <w:r w:rsidR="00474A1A" w:rsidRPr="00E07AB3">
        <w:t xml:space="preserve">a y </w:t>
      </w:r>
      <w:r w:rsidRPr="00E07AB3">
        <w:t>Portugal</w:t>
      </w:r>
      <w:r w:rsidR="00187B63" w:rsidRPr="00E07AB3">
        <w:t xml:space="preserve"> </w:t>
      </w:r>
      <w:r w:rsidR="00091843" w:rsidRPr="00E07AB3">
        <w:t>de acuerdo a lo establecido en</w:t>
      </w:r>
      <w:r w:rsidR="00187B63" w:rsidRPr="00E07AB3">
        <w:t xml:space="preserve"> </w:t>
      </w:r>
      <w:r w:rsidR="00C2282E" w:rsidRPr="00E07AB3">
        <w:t>el</w:t>
      </w:r>
      <w:r w:rsidR="00187B63" w:rsidRPr="00E07AB3">
        <w:t xml:space="preserve"> artículo 3.1(b)</w:t>
      </w:r>
      <w:r w:rsidR="00091843" w:rsidRPr="00E07AB3">
        <w:t xml:space="preserve"> </w:t>
      </w:r>
      <w:r w:rsidR="00187B63" w:rsidRPr="00E07AB3">
        <w:t>del RRIF</w:t>
      </w:r>
      <w:r w:rsidRPr="00E07AB3">
        <w:t>.</w:t>
      </w:r>
    </w:p>
    <w:p w14:paraId="1418E682" w14:textId="4F39BC0F" w:rsidR="00FF6330" w:rsidRPr="00E07AB3" w:rsidRDefault="00AB4D62" w:rsidP="002031DD">
      <w:pPr>
        <w:pStyle w:val="ListParagraph"/>
        <w:numPr>
          <w:ilvl w:val="1"/>
          <w:numId w:val="22"/>
        </w:numPr>
        <w:spacing w:before="120" w:after="0" w:line="240" w:lineRule="auto"/>
      </w:pPr>
      <w:r w:rsidRPr="00E07AB3">
        <w:t>Resultados de la activación de ofertas de</w:t>
      </w:r>
      <w:r w:rsidR="00474A1A" w:rsidRPr="00E07AB3">
        <w:t>l</w:t>
      </w:r>
      <w:r w:rsidRPr="00E07AB3">
        <w:t xml:space="preserve"> producto RR por la plataforma</w:t>
      </w:r>
      <w:r w:rsidR="00474A1A" w:rsidRPr="00E07AB3">
        <w:t xml:space="preserve"> europea</w:t>
      </w:r>
    </w:p>
    <w:p w14:paraId="0ADBCF7E" w14:textId="71D2E079" w:rsidR="00491BA6" w:rsidRDefault="00491BA6" w:rsidP="002031DD">
      <w:pPr>
        <w:spacing w:before="120" w:after="0" w:line="240" w:lineRule="auto"/>
        <w:rPr>
          <w:rFonts w:cs="LFNOJD+Arial"/>
          <w:color w:val="000000"/>
        </w:rPr>
      </w:pPr>
      <w:r>
        <w:rPr>
          <w:rFonts w:cs="LFNOJD+Arial"/>
          <w:color w:val="000000"/>
        </w:rPr>
        <w:t xml:space="preserve">Tras la recepción de la información relativa al resultado del proceso de optimización, desde la plataforma europea de RR, y con una antelación no inferior a 30 minutos respecto al inicio del suministro, el OS comunicará a los proveedores del servicio de RR la información relativa a la activación de sus ofertas en los formatos establecidos en el documento de intercambios de información entre los </w:t>
      </w:r>
      <w:r w:rsidR="009A0A76">
        <w:rPr>
          <w:rFonts w:cs="LFNOJD+Arial"/>
          <w:color w:val="000000"/>
        </w:rPr>
        <w:t xml:space="preserve">participantes en </w:t>
      </w:r>
      <w:r>
        <w:rPr>
          <w:rFonts w:cs="LFNOJD+Arial"/>
          <w:color w:val="000000"/>
        </w:rPr>
        <w:t xml:space="preserve">el mercado y el operador del sistema. </w:t>
      </w:r>
    </w:p>
    <w:p w14:paraId="59D9DE9C" w14:textId="77777777" w:rsidR="00491BA6" w:rsidRPr="00491BA6" w:rsidRDefault="00491BA6" w:rsidP="002031DD">
      <w:pPr>
        <w:spacing w:before="120" w:after="0" w:line="240" w:lineRule="auto"/>
      </w:pPr>
      <w:r w:rsidRPr="00491BA6">
        <w:t xml:space="preserve">En caso de que por una incidencia en la plataforma europea de RR no se reciban los resultados de la activación de ofertas del producto RR, las necesidades del sistema eléctrico español serán cubiertas con la activación de energías del resto de servicios de balance del sistema, no estando prevista la aplicación de otros mecanismos de respaldo a nivel nacional específicos para el producto RR. </w:t>
      </w:r>
    </w:p>
    <w:p w14:paraId="5E7D7BA4" w14:textId="163DDB92" w:rsidR="00FF6330" w:rsidRPr="00E07AB3" w:rsidRDefault="00FF6330" w:rsidP="002031DD">
      <w:pPr>
        <w:pStyle w:val="ListParagraph"/>
        <w:numPr>
          <w:ilvl w:val="1"/>
          <w:numId w:val="22"/>
        </w:numPr>
        <w:spacing w:before="120" w:after="0" w:line="240" w:lineRule="auto"/>
      </w:pPr>
      <w:r w:rsidRPr="00E07AB3">
        <w:t>Actualización de la programación de los intercambios de energía en las interconexiones</w:t>
      </w:r>
      <w:r w:rsidR="007B2A3B" w:rsidRPr="00E07AB3">
        <w:t xml:space="preserve"> </w:t>
      </w:r>
      <w:r w:rsidRPr="00E07AB3">
        <w:t>internacionales</w:t>
      </w:r>
    </w:p>
    <w:p w14:paraId="1C96868F" w14:textId="77777777" w:rsidR="00491BA6" w:rsidRDefault="00491BA6" w:rsidP="002031DD">
      <w:pPr>
        <w:spacing w:before="120" w:after="0" w:line="240" w:lineRule="auto"/>
        <w:rPr>
          <w:rFonts w:cs="LFNOJD+Arial"/>
          <w:color w:val="000000"/>
        </w:rPr>
      </w:pPr>
      <w:r>
        <w:rPr>
          <w:rFonts w:cs="LFNOJD+Arial"/>
          <w:color w:val="000000"/>
        </w:rPr>
        <w:t xml:space="preserve">El establecimiento de programas transfronterizos de RR entre los operadores de los sistemas eléctricos interconectados dará lugar a una actualización de los programas de intercambio de energía eléctrica en las interconexiones internacionales del sistema eléctrico peninsular español con los respectivos sistemas eléctricos vecinos interconectados. </w:t>
      </w:r>
    </w:p>
    <w:p w14:paraId="04AB5ED1" w14:textId="02A76D8D" w:rsidR="00491BA6" w:rsidRDefault="00491BA6" w:rsidP="002031DD">
      <w:pPr>
        <w:spacing w:before="120" w:after="0" w:line="240" w:lineRule="auto"/>
      </w:pPr>
      <w:r>
        <w:t xml:space="preserve">Una vez haya finalizado la fase de activación de ofertas y se hayan establecido los programas de intercambio transfronterizo de energías de balance del producto RR, éstos tendrán carácter firme. </w:t>
      </w:r>
    </w:p>
    <w:p w14:paraId="08403328" w14:textId="1D941AD0" w:rsidR="00FF6330" w:rsidRPr="00E07AB3" w:rsidRDefault="00A47CDF" w:rsidP="002031DD">
      <w:pPr>
        <w:pStyle w:val="Heading1"/>
        <w:spacing w:before="120" w:after="0" w:line="240" w:lineRule="auto"/>
      </w:pPr>
      <w:r>
        <w:t>L</w:t>
      </w:r>
      <w:r w:rsidR="00FF6330">
        <w:t>iquidación</w:t>
      </w:r>
      <w:r w:rsidR="00FE4626">
        <w:t xml:space="preserve"> </w:t>
      </w:r>
      <w:r w:rsidR="00997DD4">
        <w:t>de la</w:t>
      </w:r>
      <w:r w:rsidR="0078104F">
        <w:t>s</w:t>
      </w:r>
      <w:r w:rsidR="00997DD4">
        <w:t xml:space="preserve"> energía</w:t>
      </w:r>
      <w:r w:rsidR="0078104F">
        <w:t>s</w:t>
      </w:r>
      <w:r w:rsidR="006D4143">
        <w:t xml:space="preserve"> de balance del producto RR</w:t>
      </w:r>
      <w:r w:rsidR="00490836">
        <w:t>.</w:t>
      </w:r>
    </w:p>
    <w:p w14:paraId="7A6FE8B0" w14:textId="2BF5BD6E" w:rsidR="00652105" w:rsidRDefault="00491BA6" w:rsidP="002031DD">
      <w:pPr>
        <w:spacing w:before="120" w:after="0" w:line="240" w:lineRule="auto"/>
        <w:rPr>
          <w:ins w:id="42" w:author="MO" w:date="2021-03-26T14:03:00Z"/>
          <w:rFonts w:cs="LFNOJD+Arial"/>
          <w:color w:val="000000"/>
        </w:rPr>
      </w:pPr>
      <w:r>
        <w:rPr>
          <w:rFonts w:cs="LFNOJD+Arial"/>
          <w:color w:val="000000"/>
        </w:rPr>
        <w:t xml:space="preserve">La energía activada del producto RR a los </w:t>
      </w:r>
      <w:proofErr w:type="spellStart"/>
      <w:r>
        <w:rPr>
          <w:rFonts w:cs="LFNOJD+Arial"/>
          <w:color w:val="000000"/>
        </w:rPr>
        <w:t>BSPs</w:t>
      </w:r>
      <w:proofErr w:type="spellEnd"/>
      <w:r>
        <w:rPr>
          <w:rFonts w:cs="LFNOJD+Arial"/>
          <w:color w:val="000000"/>
        </w:rPr>
        <w:t xml:space="preserve"> del sistema eléctrico peninsular español, así como los intercambios transfronterizos de energías de balance entre operadores de sistemas eléctricos del producto RR, derivados de necesidades de balance de los sistemas, serán valorados al precio marginal del correspondiente periodo cuarto-horario de cada área no congestionada conforme </w:t>
      </w:r>
      <w:ins w:id="43" w:author="REE" w:date="2021-03-29T09:54:00Z">
        <w:r w:rsidR="0006275F">
          <w:rPr>
            <w:rFonts w:cs="LFNOJD+Arial"/>
            <w:color w:val="000000"/>
          </w:rPr>
          <w:t>a las metodologías</w:t>
        </w:r>
        <w:r w:rsidR="00C74346">
          <w:rPr>
            <w:rFonts w:cs="LFNOJD+Arial"/>
            <w:color w:val="000000"/>
          </w:rPr>
          <w:t xml:space="preserve"> </w:t>
        </w:r>
      </w:ins>
      <w:del w:id="44" w:author="REE" w:date="2021-03-29T09:54:00Z">
        <w:r w:rsidDel="0006275F">
          <w:rPr>
            <w:rFonts w:cs="LFNOJD+Arial"/>
            <w:color w:val="000000"/>
          </w:rPr>
          <w:delText xml:space="preserve">a las propuestas </w:delText>
        </w:r>
      </w:del>
      <w:r>
        <w:rPr>
          <w:rFonts w:cs="LFNOJD+Arial"/>
          <w:color w:val="000000"/>
        </w:rPr>
        <w:t>desarrolladas en cumplimiento de los artículos 30 y 50</w:t>
      </w:r>
      <w:r w:rsidR="00111661">
        <w:rPr>
          <w:rFonts w:cs="LFNOJD+Arial"/>
          <w:color w:val="000000"/>
        </w:rPr>
        <w:t xml:space="preserve"> </w:t>
      </w:r>
      <w:r>
        <w:rPr>
          <w:rFonts w:cs="LFNOJD+Arial"/>
          <w:color w:val="000000"/>
        </w:rPr>
        <w:t>del Reglamento EB.</w:t>
      </w:r>
      <w:ins w:id="45" w:author="REE" w:date="2021-01-13T12:55:00Z">
        <w:r w:rsidR="00D075AF">
          <w:rPr>
            <w:rFonts w:cs="LFNOJD+Arial"/>
            <w:color w:val="000000"/>
          </w:rPr>
          <w:t xml:space="preserve"> </w:t>
        </w:r>
      </w:ins>
    </w:p>
    <w:p w14:paraId="674B3BF6" w14:textId="1877E6D7" w:rsidR="00D4612D" w:rsidRDefault="00D4612D" w:rsidP="002031DD">
      <w:pPr>
        <w:spacing w:before="120" w:after="0" w:line="240" w:lineRule="auto"/>
        <w:rPr>
          <w:rFonts w:cs="LFNOJD+Arial"/>
          <w:color w:val="000000"/>
        </w:rPr>
      </w:pPr>
      <w:ins w:id="46" w:author="REE" w:date="2021-03-29T09:55:00Z">
        <w:r>
          <w:rPr>
            <w:rFonts w:cs="LFNOJD+Arial"/>
            <w:color w:val="000000"/>
          </w:rPr>
          <w:t xml:space="preserve">Con carácter excepcional, algunas de las ofertas de energía activadas por la plataforma europea de energía RR podrán ser valoradas, </w:t>
        </w:r>
        <w:r w:rsidRPr="00EC6778">
          <w:rPr>
            <w:rFonts w:cs="LFNOJD+Arial"/>
            <w:color w:val="000000"/>
          </w:rPr>
          <w:t xml:space="preserve">en el periodo cuarto-horario correspondiente, al precio </w:t>
        </w:r>
        <w:r>
          <w:rPr>
            <w:rFonts w:cs="LFNOJD+Arial"/>
            <w:color w:val="000000"/>
          </w:rPr>
          <w:t xml:space="preserve">al que ha sido </w:t>
        </w:r>
        <w:r w:rsidRPr="00EC6778">
          <w:rPr>
            <w:rFonts w:cs="LFNOJD+Arial"/>
            <w:color w:val="000000"/>
          </w:rPr>
          <w:t>oferta</w:t>
        </w:r>
        <w:r>
          <w:rPr>
            <w:rFonts w:cs="LFNOJD+Arial"/>
            <w:color w:val="000000"/>
          </w:rPr>
          <w:t>da</w:t>
        </w:r>
        <w:r w:rsidRPr="00EC6778">
          <w:rPr>
            <w:rFonts w:cs="LFNOJD+Arial"/>
            <w:color w:val="000000"/>
          </w:rPr>
          <w:t xml:space="preserve"> dicha energía</w:t>
        </w:r>
        <w:r>
          <w:rPr>
            <w:rFonts w:cs="LFNOJD+Arial"/>
            <w:color w:val="000000"/>
          </w:rPr>
          <w:t>, debido a la aplicación de redondeos en el proceso de determinación del precio marginal, realizado por dicha plataforma. El precio de estas ofertas, activadas y valoradas al precio de la correspondiente oferta, diferirá del precio marginal de dicho periodo cuarto-horario, en un valor igual a la resolución que esté establecida para el precio de las ofertas</w:t>
        </w:r>
      </w:ins>
    </w:p>
    <w:p w14:paraId="0370F398" w14:textId="27C5B8B2" w:rsidR="00491BA6" w:rsidRDefault="00491BA6" w:rsidP="002031DD">
      <w:pPr>
        <w:spacing w:before="120" w:after="0" w:line="240" w:lineRule="auto"/>
        <w:rPr>
          <w:rFonts w:cs="LFNOJD+Arial"/>
          <w:color w:val="000000"/>
        </w:rPr>
      </w:pPr>
      <w:r>
        <w:rPr>
          <w:rFonts w:cs="LFNOJD+Arial"/>
          <w:color w:val="000000"/>
        </w:rPr>
        <w:t xml:space="preserve">En caso de existir congestión en las interconexiones internacionales aflorará una renta de congestión derivada de la asignación común europea realizada por la plataforma de gestión del producto RR, correspondiente a la interconexión congestionada. </w:t>
      </w:r>
    </w:p>
    <w:p w14:paraId="142D3763" w14:textId="51C2D647" w:rsidR="00EE074A" w:rsidRDefault="0078104F" w:rsidP="002031DD">
      <w:pPr>
        <w:spacing w:before="120" w:after="0" w:line="240" w:lineRule="auto"/>
      </w:pPr>
      <w:r w:rsidRPr="0078104F">
        <w:t xml:space="preserve">En el caso de ofertas activadas por razones de control de flujo en las interconexiones, la energía activada será valorada, en el periodo cuarto-horario correspondiente, al precio de oferta </w:t>
      </w:r>
      <w:r w:rsidRPr="00E86C24">
        <w:t xml:space="preserve">de dicha energía, siempre que su precio sea superior al precio marginal del producto RR en el sistema eléctrico peninsular español correspondiente a ese mismo periodo </w:t>
      </w:r>
      <w:r w:rsidR="009B5611" w:rsidRPr="00E86C24">
        <w:t>para ofertas de energía a subir o inferior al precio marginal en el caso de las ofertas a bajar</w:t>
      </w:r>
      <w:r w:rsidR="00D613D2" w:rsidRPr="00E86C24">
        <w:t>.</w:t>
      </w:r>
      <w:r w:rsidR="00D613D2">
        <w:t xml:space="preserve"> En otro caso, la energía activada será valorada al precio marginal correspondiente.</w:t>
      </w:r>
    </w:p>
    <w:p w14:paraId="6288F255" w14:textId="4FF2D8E0" w:rsidR="00491BA6" w:rsidRDefault="00491BA6" w:rsidP="002031DD">
      <w:pPr>
        <w:spacing w:before="120" w:after="0" w:line="240" w:lineRule="auto"/>
        <w:rPr>
          <w:rFonts w:cs="LFNOJD+Arial"/>
          <w:color w:val="000000"/>
        </w:rPr>
      </w:pPr>
      <w:r>
        <w:rPr>
          <w:rFonts w:cs="LFNOJD+Arial"/>
          <w:color w:val="000000"/>
        </w:rPr>
        <w:t xml:space="preserve">En el caso de </w:t>
      </w:r>
      <w:del w:id="47" w:author="REE" w:date="2021-03-29T09:59:00Z">
        <w:r w:rsidDel="00A8665E">
          <w:rPr>
            <w:rFonts w:cs="LFNOJD+Arial"/>
            <w:color w:val="000000"/>
          </w:rPr>
          <w:delText xml:space="preserve">ofertas activadas por razones </w:delText>
        </w:r>
      </w:del>
      <w:ins w:id="48" w:author="REE" w:date="2021-03-29T09:58:00Z">
        <w:r w:rsidR="00A8665E">
          <w:rPr>
            <w:rFonts w:cs="LFNOJD+Arial"/>
            <w:color w:val="000000"/>
          </w:rPr>
          <w:t>aplicación</w:t>
        </w:r>
      </w:ins>
      <w:ins w:id="49" w:author="REE" w:date="2021-03-29T09:59:00Z">
        <w:r w:rsidR="00A8665E">
          <w:rPr>
            <w:rFonts w:cs="LFNOJD+Arial"/>
            <w:color w:val="000000"/>
          </w:rPr>
          <w:t xml:space="preserve"> </w:t>
        </w:r>
      </w:ins>
      <w:r>
        <w:rPr>
          <w:rFonts w:cs="LFNOJD+Arial"/>
          <w:color w:val="000000"/>
        </w:rPr>
        <w:t>de</w:t>
      </w:r>
      <w:ins w:id="50" w:author="REE" w:date="2021-03-29T09:58:00Z">
        <w:r w:rsidR="00A8665E">
          <w:rPr>
            <w:rFonts w:cs="LFNOJD+Arial"/>
            <w:color w:val="000000"/>
          </w:rPr>
          <w:t>l</w:t>
        </w:r>
      </w:ins>
      <w:r>
        <w:rPr>
          <w:rFonts w:cs="LFNOJD+Arial"/>
          <w:color w:val="000000"/>
        </w:rPr>
        <w:t xml:space="preserve"> control del flujo en las interconexiones</w:t>
      </w:r>
      <w:ins w:id="51" w:author="REE" w:date="2021-03-29T09:59:00Z">
        <w:r w:rsidR="00A8665E">
          <w:rPr>
            <w:rFonts w:cs="LFNOJD+Arial"/>
            <w:color w:val="000000"/>
          </w:rPr>
          <w:t xml:space="preserve"> del sistema eléctrico español</w:t>
        </w:r>
      </w:ins>
      <w:r>
        <w:rPr>
          <w:rFonts w:cs="LFNOJD+Arial"/>
          <w:color w:val="000000"/>
        </w:rPr>
        <w:t>, el</w:t>
      </w:r>
      <w:ins w:id="52" w:author="REE" w:date="2021-03-29T10:00:00Z">
        <w:r w:rsidR="00A8665E">
          <w:rPr>
            <w:rFonts w:cs="LFNOJD+Arial"/>
            <w:color w:val="000000"/>
          </w:rPr>
          <w:t xml:space="preserve"> posible</w:t>
        </w:r>
      </w:ins>
      <w:r>
        <w:rPr>
          <w:rFonts w:cs="LFNOJD+Arial"/>
          <w:color w:val="000000"/>
        </w:rPr>
        <w:t xml:space="preserve"> sobrecoste que resulte para el sistema eléctrico peninsular español se anotará en la cuenta del operador del sistema y será liquidado con cargo a las rentas de congestión de la correspondiente interconexión. En caso de que existan varios solicitantes de dicha acción</w:t>
      </w:r>
      <w:ins w:id="53" w:author="REE" w:date="2021-03-29T10:00:00Z">
        <w:r w:rsidR="00D50091">
          <w:rPr>
            <w:rFonts w:cs="LFNOJD+Arial"/>
            <w:color w:val="000000"/>
          </w:rPr>
          <w:t xml:space="preserve"> de control de flujo</w:t>
        </w:r>
      </w:ins>
      <w:r>
        <w:rPr>
          <w:rFonts w:cs="LFNOJD+Arial"/>
          <w:color w:val="000000"/>
        </w:rPr>
        <w:t xml:space="preserve"> sobre una interconexión, el sobrecoste se repartirá conforme a los acuerdos establecidos entre los operadores del sistema que comparten la interconexión. </w:t>
      </w:r>
    </w:p>
    <w:p w14:paraId="6FC57DF5" w14:textId="2CF42696" w:rsidR="00951465" w:rsidRDefault="00951465" w:rsidP="002031DD">
      <w:pPr>
        <w:spacing w:before="120" w:after="0" w:line="240" w:lineRule="auto"/>
        <w:rPr>
          <w:ins w:id="54" w:author="Red Eléctrica" w:date="2021-03-22T20:21:00Z"/>
        </w:rPr>
      </w:pPr>
      <w:r w:rsidRPr="00E07AB3">
        <w:t>Se verificará el cumplimiento efectivo del servicio,</w:t>
      </w:r>
      <w:r w:rsidR="007C295B">
        <w:t xml:space="preserve"> tanto en</w:t>
      </w:r>
      <w:r w:rsidR="006B75AA">
        <w:t xml:space="preserve"> el</w:t>
      </w:r>
      <w:r w:rsidR="007C295B">
        <w:t xml:space="preserve"> caso de</w:t>
      </w:r>
      <w:r w:rsidR="006B75AA">
        <w:t xml:space="preserve"> las</w:t>
      </w:r>
      <w:r w:rsidR="007C295B">
        <w:t xml:space="preserve"> activaciones de balance, como de </w:t>
      </w:r>
      <w:r w:rsidR="006B75AA">
        <w:t xml:space="preserve">las </w:t>
      </w:r>
      <w:r w:rsidR="007C295B">
        <w:t>activaciones</w:t>
      </w:r>
      <w:r w:rsidR="006B75AA">
        <w:t xml:space="preserve"> efectuadas</w:t>
      </w:r>
      <w:r w:rsidR="007C295B">
        <w:t xml:space="preserve"> por razones de control de flujo en las interconexiones,</w:t>
      </w:r>
      <w:r w:rsidRPr="00E07AB3">
        <w:t xml:space="preserve"> revisándose la liquidación en caso de incumplimiento</w:t>
      </w:r>
      <w:r>
        <w:t>.</w:t>
      </w:r>
    </w:p>
    <w:p w14:paraId="2D1BACCB" w14:textId="2A657733" w:rsidR="00D360F5" w:rsidRDefault="00D360F5" w:rsidP="002031DD">
      <w:pPr>
        <w:spacing w:before="120" w:after="0"/>
        <w:rPr>
          <w:ins w:id="55" w:author="REE" w:date="2021-03-23T10:24:00Z"/>
          <w:rFonts w:cs="LFNOJD+Arial"/>
          <w:color w:val="000000"/>
        </w:rPr>
      </w:pPr>
      <w:ins w:id="56" w:author="REE" w:date="2021-03-23T10:24:00Z">
        <w:r>
          <w:t>Con carácter provisional, la telemedida integrada de potencia activa en tiempo real podrá ser utilizada para la liquidación del cumplimiento efectivo del servicio, conforme a lo establecido en e</w:t>
        </w:r>
        <w:r w:rsidRPr="00402D0D">
          <w:t>l procedimiento de operación por el que se establecen los derechos de cobro y las obligaciones de pago</w:t>
        </w:r>
        <w:r>
          <w:t xml:space="preserve"> por los servicios de ajuste del sistema.</w:t>
        </w:r>
      </w:ins>
    </w:p>
    <w:p w14:paraId="45AE151F" w14:textId="704791F8" w:rsidR="00491BA6" w:rsidRDefault="00491BA6" w:rsidP="002031DD">
      <w:pPr>
        <w:spacing w:before="120" w:after="0"/>
        <w:rPr>
          <w:rFonts w:cs="LFNOJD+Arial"/>
          <w:color w:val="000000"/>
        </w:rPr>
      </w:pPr>
      <w:r>
        <w:rPr>
          <w:rFonts w:cs="LFNOJD+Arial"/>
          <w:color w:val="000000"/>
        </w:rPr>
        <w:t xml:space="preserve">La liquidación de la asignación del producto RR a los proveedores del servicio en el sistema eléctrico peninsular español será realizada por el OS conforme a lo establecido en el procedimiento de operación por el que se establecen los derechos de cobro y obligaciones de pago por los servicios de ajuste del sistema. </w:t>
      </w:r>
    </w:p>
    <w:p w14:paraId="3731336B" w14:textId="20FF7DE5" w:rsidR="00F45C9E" w:rsidRDefault="00F45C9E" w:rsidP="002031DD">
      <w:pPr>
        <w:spacing w:before="120" w:after="0" w:line="240" w:lineRule="auto"/>
      </w:pPr>
      <w:r w:rsidRPr="00FF6330">
        <w:t>L</w:t>
      </w:r>
      <w:r>
        <w:t xml:space="preserve">a </w:t>
      </w:r>
      <w:r w:rsidRPr="00F45C9E">
        <w:t>liquidación de los intercambios transfronterizos de energías de balance</w:t>
      </w:r>
      <w:r w:rsidR="00243305">
        <w:t xml:space="preserve"> del producto RR</w:t>
      </w:r>
      <w:r w:rsidRPr="00F45C9E">
        <w:t xml:space="preserve"> para el sistema eléctrico peninsular español, se anotará en la cuenta del operador del sistema.</w:t>
      </w:r>
    </w:p>
    <w:p w14:paraId="609DCE48" w14:textId="56088B61" w:rsidR="007A4E70" w:rsidRDefault="007A4E70" w:rsidP="002031DD">
      <w:pPr>
        <w:spacing w:before="120" w:after="0" w:line="240" w:lineRule="auto"/>
        <w:rPr>
          <w:ins w:id="57" w:author="REE" w:date="2021-03-25T18:01:00Z"/>
          <w:rFonts w:cs="LFNOJD+Arial"/>
          <w:color w:val="000000"/>
        </w:rPr>
      </w:pPr>
      <w:r>
        <w:rPr>
          <w:rFonts w:cs="LFNOJD+Arial"/>
          <w:color w:val="000000"/>
        </w:rPr>
        <w:t xml:space="preserve">En caso de incidencia en el proceso de activación de energías de balance RR en el sistema eléctrico peninsular español, se garantizará la firmeza de los correspondientes intercambios de energía RR en las interconexiones internacionales del sistema eléctrico español. La liquidación económica derivada de la garantía de esta firmeza se financiará con cargo a </w:t>
      </w:r>
      <w:del w:id="58" w:author="REE" w:date="2021-03-29T09:58:00Z">
        <w:r w:rsidDel="007B726E">
          <w:rPr>
            <w:rFonts w:cs="LFNOJD+Arial"/>
            <w:color w:val="000000"/>
          </w:rPr>
          <w:delText xml:space="preserve">cada una de </w:delText>
        </w:r>
      </w:del>
      <w:r>
        <w:rPr>
          <w:rFonts w:cs="LFNOJD+Arial"/>
          <w:color w:val="000000"/>
        </w:rPr>
        <w:t>las rentas de congestión</w:t>
      </w:r>
      <w:ins w:id="59" w:author="REE" w:date="2021-03-29T09:57:00Z">
        <w:r w:rsidR="007B726E">
          <w:rPr>
            <w:rFonts w:cs="LFNOJD+Arial"/>
            <w:color w:val="000000"/>
          </w:rPr>
          <w:t xml:space="preserve"> de la correspondiente interconexión</w:t>
        </w:r>
      </w:ins>
      <w:r>
        <w:rPr>
          <w:rFonts w:cs="LFNOJD+Arial"/>
          <w:color w:val="000000"/>
        </w:rPr>
        <w:t xml:space="preserve"> del sistema eléctrico español</w:t>
      </w:r>
      <w:del w:id="60" w:author="REE" w:date="2021-03-29T09:58:00Z">
        <w:r w:rsidDel="007B726E">
          <w:rPr>
            <w:rFonts w:cs="LFNOJD+Arial"/>
            <w:color w:val="000000"/>
          </w:rPr>
          <w:delText>, según corresponda</w:delText>
        </w:r>
      </w:del>
      <w:r>
        <w:rPr>
          <w:rFonts w:cs="LFNOJD+Arial"/>
          <w:color w:val="000000"/>
        </w:rPr>
        <w:t>.</w:t>
      </w:r>
    </w:p>
    <w:p w14:paraId="6210628E" w14:textId="18795E42" w:rsidR="007A4E70" w:rsidRDefault="007A4E70" w:rsidP="002031DD">
      <w:pPr>
        <w:spacing w:before="120" w:after="0" w:line="240" w:lineRule="auto"/>
        <w:rPr>
          <w:ins w:id="61" w:author="REE" w:date="2021-03-29T09:56:00Z"/>
        </w:rPr>
      </w:pPr>
      <w:r>
        <w:t xml:space="preserve">El saldo mensual resultante de la liquidación de los intercambios transfronterizos de energías de balance programados en cada interconexión y de las rentas de congestión derivadas será liquidado entre el operador del sistema y la entidad de liquidación centralizada que actuará como contraparte entre los </w:t>
      </w:r>
      <w:r w:rsidR="007B3BD3" w:rsidRPr="00E86C24">
        <w:t>operadores de sistema</w:t>
      </w:r>
      <w:r w:rsidR="00B7079A" w:rsidRPr="00E86C24">
        <w:t xml:space="preserve"> </w:t>
      </w:r>
      <w:r w:rsidR="00E82EB1" w:rsidRPr="00E86C24">
        <w:t>europeos</w:t>
      </w:r>
      <w:r w:rsidR="00E2335D" w:rsidRPr="00645076">
        <w:t xml:space="preserve"> participantes</w:t>
      </w:r>
      <w:r w:rsidR="00B7079A" w:rsidRPr="00645076">
        <w:t xml:space="preserve"> </w:t>
      </w:r>
      <w:r w:rsidR="00B7079A" w:rsidRPr="00E86C24">
        <w:t>en la plataforma europea de balance de RR</w:t>
      </w:r>
      <w:r w:rsidRPr="00E86C24">
        <w:t xml:space="preserve">. </w:t>
      </w:r>
    </w:p>
    <w:p w14:paraId="23D10050" w14:textId="34762510" w:rsidR="00D4612D" w:rsidRPr="000919B8" w:rsidRDefault="00D4612D" w:rsidP="002031DD">
      <w:pPr>
        <w:pStyle w:val="Heading1"/>
        <w:spacing w:before="120" w:after="0"/>
        <w:rPr>
          <w:ins w:id="62" w:author="REE" w:date="2021-03-29T09:56:00Z"/>
        </w:rPr>
      </w:pPr>
      <w:ins w:id="63" w:author="REE" w:date="2021-03-29T09:56:00Z">
        <w:r w:rsidRPr="000919B8">
          <w:t>Mecanismo de salvaguarda en caso de anomalías en los sistemas de información</w:t>
        </w:r>
      </w:ins>
      <w:ins w:id="64" w:author="REE" w:date="2021-03-29T10:43:00Z">
        <w:r w:rsidR="00151696">
          <w:t xml:space="preserve"> que puedan afectar a los precios resultantes de la activación de ofertas en la plataforma europea de energía RR</w:t>
        </w:r>
      </w:ins>
      <w:ins w:id="65" w:author="REE" w:date="2021-03-29T09:56:00Z">
        <w:r w:rsidRPr="000919B8">
          <w:t xml:space="preserve"> </w:t>
        </w:r>
      </w:ins>
    </w:p>
    <w:p w14:paraId="2405CA9E" w14:textId="77777777" w:rsidR="00D4612D" w:rsidRDefault="00D4612D" w:rsidP="002031DD">
      <w:pPr>
        <w:spacing w:before="120" w:after="0" w:line="240" w:lineRule="auto"/>
        <w:rPr>
          <w:ins w:id="66" w:author="REE" w:date="2021-03-29T09:56:00Z"/>
        </w:rPr>
      </w:pPr>
      <w:ins w:id="67" w:author="REE" w:date="2021-03-29T09:56:00Z">
        <w:r>
          <w:t xml:space="preserve">En el caso de anomalías de los sistemas de información que puedan afectar a los precios resultantes de la activación de ofertas en la plataforma europea de energía RR, con una  repercusión significativa en la liquidación de la provisión y/o el uso de la energía RR en el sistema eléctrico español, el operador del sistema podrá aplicar para la liquidación de la provisión y el uso de la energía RR en el sistema eléctrico español un precio diferente del precio resultante de la activación de ofertas en la plataforma europea de energía RR. </w:t>
        </w:r>
      </w:ins>
    </w:p>
    <w:p w14:paraId="0D3AC2CD" w14:textId="77777777" w:rsidR="00D4612D" w:rsidRDefault="00D4612D" w:rsidP="002031DD">
      <w:pPr>
        <w:spacing w:before="120" w:after="0" w:line="240" w:lineRule="auto"/>
        <w:rPr>
          <w:ins w:id="68" w:author="REE" w:date="2021-03-29T09:56:00Z"/>
        </w:rPr>
      </w:pPr>
      <w:ins w:id="69" w:author="REE" w:date="2021-03-29T09:56:00Z">
        <w:r>
          <w:t xml:space="preserve">En estos casos de carácter excepcional, el precio que se aplicará para la liquidación de la provisión y el uso de la energía RR en el sistema eléctrico español se calculará como el valor medio aritmético de los precios marginales de las asignaciones de energía RR realizadas en el mismo periodo de programación en el último mes inmediato anterior. </w:t>
        </w:r>
      </w:ins>
    </w:p>
    <w:p w14:paraId="224FFD2E" w14:textId="77777777" w:rsidR="00D4612D" w:rsidRDefault="00D4612D" w:rsidP="002031DD">
      <w:pPr>
        <w:spacing w:before="120" w:after="0" w:line="240" w:lineRule="auto"/>
        <w:rPr>
          <w:ins w:id="70" w:author="REE" w:date="2021-03-29T09:56:00Z"/>
        </w:rPr>
      </w:pPr>
      <w:ins w:id="71" w:author="REE" w:date="2021-03-29T09:56:00Z">
        <w:r w:rsidRPr="00AD7126">
          <w:t xml:space="preserve">Las diferencias económicas </w:t>
        </w:r>
        <w:r>
          <w:t xml:space="preserve">que </w:t>
        </w:r>
        <w:r w:rsidRPr="00AD7126">
          <w:t>pu</w:t>
        </w:r>
        <w:r>
          <w:t>dier</w:t>
        </w:r>
        <w:r w:rsidRPr="00AD7126">
          <w:t xml:space="preserve">an derivarse </w:t>
        </w:r>
        <w:r>
          <w:t xml:space="preserve">de la </w:t>
        </w:r>
        <w:r w:rsidRPr="00AD7126">
          <w:t xml:space="preserve">aplicación de este proceso </w:t>
        </w:r>
        <w:r>
          <w:t xml:space="preserve">de liquidación </w:t>
        </w:r>
        <w:r w:rsidRPr="00AD7126">
          <w:t>se financiarán con cargo a las rentas de congestión correspondientes al sistema eléctrico español</w:t>
        </w:r>
        <w:r w:rsidRPr="000B1ED7">
          <w:t>.</w:t>
        </w:r>
      </w:ins>
    </w:p>
    <w:p w14:paraId="7BEB868B" w14:textId="5C620823" w:rsidR="005A36A2" w:rsidRPr="00D4612D" w:rsidRDefault="00D4612D" w:rsidP="002031DD">
      <w:pPr>
        <w:spacing w:before="120" w:after="0" w:line="240" w:lineRule="auto"/>
      </w:pPr>
      <w:ins w:id="72" w:author="REE" w:date="2021-03-29T09:56:00Z">
        <w:r>
          <w:t xml:space="preserve">El operador del sistema deberá justificar posteriormente la aplicación de este mecanismo de salvaguarda ante los participantes en el mercado y la Comisión Nacional de los Mercados y la Competencia. </w:t>
        </w:r>
      </w:ins>
    </w:p>
    <w:p w14:paraId="49947903" w14:textId="47A16009" w:rsidR="00FF6330" w:rsidRPr="00AB3795" w:rsidRDefault="00FF6330" w:rsidP="002031DD">
      <w:pPr>
        <w:pStyle w:val="Heading1"/>
        <w:spacing w:before="120" w:after="0"/>
      </w:pPr>
      <w:r>
        <w:t>Publicación de información</w:t>
      </w:r>
      <w:r w:rsidR="00490836">
        <w:t>.</w:t>
      </w:r>
    </w:p>
    <w:p w14:paraId="2E569F9E" w14:textId="79AB7C4C" w:rsidR="007A4E70" w:rsidRDefault="007A4E70" w:rsidP="002031DD">
      <w:pPr>
        <w:pStyle w:val="Heading1"/>
        <w:numPr>
          <w:ilvl w:val="0"/>
          <w:numId w:val="0"/>
        </w:numPr>
        <w:spacing w:before="120" w:after="0" w:line="240" w:lineRule="auto"/>
        <w:contextualSpacing w:val="0"/>
      </w:pPr>
      <w:r>
        <w:t xml:space="preserve">El operador del sistema publicará la información </w:t>
      </w:r>
      <w:r w:rsidR="00D608F2">
        <w:t>relativa al proceso de asignación del producto RR</w:t>
      </w:r>
      <w:r w:rsidR="00B54697">
        <w:t xml:space="preserve"> </w:t>
      </w:r>
      <w:r>
        <w:t>con la periodicidad y desglose que se determina en el procedimiento que establece</w:t>
      </w:r>
      <w:r w:rsidR="0096657D">
        <w:t>n</w:t>
      </w:r>
      <w:r>
        <w:t xml:space="preserve"> los</w:t>
      </w:r>
      <w:r w:rsidR="0096657D">
        <w:t xml:space="preserve"> in</w:t>
      </w:r>
      <w:r w:rsidR="0065213A" w:rsidRPr="0065213A">
        <w:t>tercambios de información relativos al proceso de programación</w:t>
      </w:r>
      <w:r>
        <w:t xml:space="preserve">. </w:t>
      </w:r>
    </w:p>
    <w:p w14:paraId="02146F2B" w14:textId="736A801D" w:rsidR="00095053" w:rsidRPr="00E07AB3" w:rsidRDefault="006D2A36" w:rsidP="002031DD">
      <w:pPr>
        <w:pStyle w:val="Heading1"/>
        <w:spacing w:before="120" w:after="0" w:line="240" w:lineRule="auto"/>
        <w:ind w:left="431" w:hanging="431"/>
        <w:contextualSpacing w:val="0"/>
      </w:pPr>
      <w:r>
        <w:t>Informació</w:t>
      </w:r>
      <w:r w:rsidR="00095053">
        <w:t>n</w:t>
      </w:r>
      <w:r>
        <w:t xml:space="preserve"> a la CNMC</w:t>
      </w:r>
      <w:r w:rsidR="00490836">
        <w:t>.</w:t>
      </w:r>
    </w:p>
    <w:p w14:paraId="7756ED1F" w14:textId="77777777" w:rsidR="007A4E70" w:rsidRPr="007A4E70" w:rsidRDefault="007A4E70" w:rsidP="002031DD">
      <w:pPr>
        <w:spacing w:before="120" w:after="0" w:line="240" w:lineRule="auto"/>
      </w:pPr>
      <w:r>
        <w:t xml:space="preserve">El OS informará a la CNMC mensualmente sobre el funcionamiento y resultados de la plataforma europea de energías de balance RR, incluyendo todos aquellos aspectos que resulten necesarios para la supervisión de la participación del sistema eléctrico español en dicha plataforma, incluyendo los siguientes aspectos: </w:t>
      </w:r>
    </w:p>
    <w:p w14:paraId="27920A0D" w14:textId="5CD3C581" w:rsidR="00B3574E" w:rsidRPr="00E07AB3" w:rsidRDefault="00B3574E" w:rsidP="002031DD">
      <w:pPr>
        <w:pStyle w:val="ListParagraph"/>
        <w:numPr>
          <w:ilvl w:val="0"/>
          <w:numId w:val="24"/>
        </w:numPr>
        <w:spacing w:before="120" w:after="0" w:line="240" w:lineRule="auto"/>
      </w:pPr>
      <w:r w:rsidRPr="00E07AB3">
        <w:t xml:space="preserve">Uso de </w:t>
      </w:r>
      <w:r w:rsidR="00B630D8" w:rsidRPr="00E07AB3">
        <w:t>necesidades</w:t>
      </w:r>
      <w:r w:rsidRPr="00E07AB3">
        <w:t xml:space="preserve"> elásticas</w:t>
      </w:r>
    </w:p>
    <w:p w14:paraId="36A2C931" w14:textId="416EA2CF" w:rsidR="00B3574E" w:rsidRPr="00E07AB3" w:rsidRDefault="00B3574E" w:rsidP="002031DD">
      <w:pPr>
        <w:pStyle w:val="ListParagraph"/>
        <w:numPr>
          <w:ilvl w:val="0"/>
          <w:numId w:val="24"/>
        </w:numPr>
        <w:spacing w:before="120" w:after="0" w:line="240" w:lineRule="auto"/>
      </w:pPr>
      <w:r w:rsidRPr="00E07AB3">
        <w:t xml:space="preserve">Requerimientos </w:t>
      </w:r>
      <w:r w:rsidR="006D2A36" w:rsidRPr="00E07AB3">
        <w:t>de necesidades superiores al volumen de</w:t>
      </w:r>
      <w:r w:rsidRPr="00E07AB3">
        <w:t xml:space="preserve"> ofertas presentadas</w:t>
      </w:r>
    </w:p>
    <w:p w14:paraId="73B9E75A" w14:textId="199704EF" w:rsidR="00B3574E" w:rsidRPr="00E07AB3" w:rsidRDefault="00B3574E" w:rsidP="002031DD">
      <w:pPr>
        <w:pStyle w:val="ListParagraph"/>
        <w:numPr>
          <w:ilvl w:val="0"/>
          <w:numId w:val="24"/>
        </w:numPr>
        <w:spacing w:before="120" w:after="0" w:line="240" w:lineRule="auto"/>
      </w:pPr>
      <w:r w:rsidRPr="00E07AB3">
        <w:t>Situaciones en las que</w:t>
      </w:r>
      <w:r w:rsidR="006D2A36" w:rsidRPr="00E07AB3">
        <w:t xml:space="preserve"> la plataforma</w:t>
      </w:r>
      <w:r w:rsidRPr="00E07AB3">
        <w:t xml:space="preserve"> no haya cubierto las necesidades</w:t>
      </w:r>
      <w:r w:rsidR="007B139B">
        <w:t xml:space="preserve"> solicitadas desde</w:t>
      </w:r>
      <w:r w:rsidR="006D2A36" w:rsidRPr="00E07AB3">
        <w:t xml:space="preserve"> el sistema </w:t>
      </w:r>
      <w:r w:rsidR="007B139B">
        <w:t xml:space="preserve">eléctrico </w:t>
      </w:r>
      <w:r w:rsidR="006D2A36" w:rsidRPr="00E07AB3">
        <w:t>español</w:t>
      </w:r>
      <w:r w:rsidRPr="00E07AB3">
        <w:t xml:space="preserve"> </w:t>
      </w:r>
    </w:p>
    <w:p w14:paraId="567ED809" w14:textId="51A4F48E" w:rsidR="00B3574E" w:rsidRDefault="00B3574E" w:rsidP="002031DD">
      <w:pPr>
        <w:pStyle w:val="ListParagraph"/>
        <w:numPr>
          <w:ilvl w:val="0"/>
          <w:numId w:val="24"/>
        </w:numPr>
        <w:spacing w:before="120" w:after="0" w:line="240" w:lineRule="auto"/>
      </w:pPr>
      <w:r w:rsidRPr="00E07AB3">
        <w:t>Justificación de los requerimientos de control de flujo en interconexiones</w:t>
      </w:r>
    </w:p>
    <w:p w14:paraId="1554F59F" w14:textId="49AD214D" w:rsidR="007A4E70" w:rsidRPr="00E07AB3" w:rsidRDefault="007A4E70" w:rsidP="002031DD">
      <w:pPr>
        <w:pStyle w:val="ListParagraph"/>
        <w:numPr>
          <w:ilvl w:val="0"/>
          <w:numId w:val="24"/>
        </w:numPr>
        <w:spacing w:before="120" w:after="0" w:line="240" w:lineRule="auto"/>
      </w:pPr>
      <w:r>
        <w:rPr>
          <w:rFonts w:cs="LFNOJD+Arial"/>
          <w:color w:val="000000"/>
        </w:rPr>
        <w:t>Utilización de la indivisibilidad en las ofertas de los proveedores del servicio. En particular, el OS notificará a la CNMC aquellos casos en que el uso de bloques indivisibles sea sistemático o resulte incoherente con las limitaciones técnicas de la unidad de programación correspondiente o pudiera reflejar comportamientos de mercado no adecuados.</w:t>
      </w:r>
    </w:p>
    <w:p w14:paraId="369C9CB0" w14:textId="77777777" w:rsidR="007A4E70" w:rsidRPr="007A4E70" w:rsidRDefault="007A4E70" w:rsidP="002031DD">
      <w:pPr>
        <w:pStyle w:val="ListParagraph"/>
        <w:numPr>
          <w:ilvl w:val="0"/>
          <w:numId w:val="24"/>
        </w:numPr>
        <w:spacing w:before="120" w:after="0" w:line="240" w:lineRule="auto"/>
      </w:pPr>
      <w:r w:rsidRPr="007A4E70">
        <w:t xml:space="preserve">Número de horas sin participación en la plataforma europea de intercambio de energías de balance RR por retrasos en el mercado </w:t>
      </w:r>
      <w:proofErr w:type="spellStart"/>
      <w:r w:rsidRPr="007A4E70">
        <w:t>intradiario</w:t>
      </w:r>
      <w:proofErr w:type="spellEnd"/>
      <w:r w:rsidRPr="007A4E70">
        <w:t xml:space="preserve"> continuo de ámbito europeo. </w:t>
      </w:r>
    </w:p>
    <w:p w14:paraId="44C5E3C1" w14:textId="12C3B8A5" w:rsidR="0068488C" w:rsidRPr="00E07AB3" w:rsidRDefault="007A4E70" w:rsidP="002031DD">
      <w:pPr>
        <w:spacing w:before="120" w:after="0" w:line="240" w:lineRule="auto"/>
      </w:pPr>
      <w:r>
        <w:rPr>
          <w:rFonts w:cs="LFNOJD+Arial"/>
          <w:color w:val="000000"/>
        </w:rPr>
        <w:t xml:space="preserve">El OS pondrá a disposición de la CNMC la información detallada de ofertas, necesidades y resultados del mercado RR en el sistema eléctrico español. </w:t>
      </w:r>
      <w:r w:rsidR="0068488C" w:rsidRPr="00E07AB3">
        <w:br w:type="page"/>
      </w:r>
    </w:p>
    <w:p w14:paraId="5C9C8D3C" w14:textId="584E916F" w:rsidR="00490836" w:rsidRPr="00BD0EB2" w:rsidRDefault="00490836" w:rsidP="00C300EA">
      <w:pPr>
        <w:spacing w:before="120" w:after="0" w:line="240" w:lineRule="auto"/>
        <w:jc w:val="center"/>
      </w:pPr>
      <w:r w:rsidRPr="00BD0EB2">
        <w:t>ANEXO</w:t>
      </w:r>
      <w:ins w:id="73" w:author="REE" w:date="2021-01-15T15:15:00Z">
        <w:r w:rsidR="000048BF">
          <w:t xml:space="preserve"> I</w:t>
        </w:r>
      </w:ins>
    </w:p>
    <w:p w14:paraId="76BF48DD" w14:textId="7CE30E29" w:rsidR="006D4143" w:rsidRPr="00490836" w:rsidRDefault="0068488C" w:rsidP="00C300EA">
      <w:pPr>
        <w:spacing w:before="120" w:after="0" w:line="240" w:lineRule="auto"/>
        <w:jc w:val="center"/>
        <w:rPr>
          <w:b/>
        </w:rPr>
      </w:pPr>
      <w:r w:rsidRPr="00490836">
        <w:rPr>
          <w:b/>
        </w:rPr>
        <w:t>Principales características del producto</w:t>
      </w:r>
      <w:r w:rsidR="00092717" w:rsidRPr="00490836">
        <w:rPr>
          <w:b/>
        </w:rPr>
        <w:t>/oferta</w:t>
      </w:r>
      <w:r w:rsidRPr="00490836">
        <w:rPr>
          <w:b/>
        </w:rPr>
        <w:t xml:space="preserve"> RR estándar</w:t>
      </w:r>
    </w:p>
    <w:p w14:paraId="41BCE5D1" w14:textId="279D679C" w:rsidR="007A4E70" w:rsidRPr="00E07AB3" w:rsidRDefault="007A4E70" w:rsidP="00C300EA">
      <w:pPr>
        <w:spacing w:before="120" w:after="0" w:line="240" w:lineRule="auto"/>
      </w:pPr>
    </w:p>
    <w:tbl>
      <w:tblPr>
        <w:tblStyle w:val="TableGrid"/>
        <w:tblW w:w="8609" w:type="dxa"/>
        <w:jc w:val="center"/>
        <w:tblLook w:val="04A0" w:firstRow="1" w:lastRow="0" w:firstColumn="1" w:lastColumn="0" w:noHBand="0" w:noVBand="1"/>
      </w:tblPr>
      <w:tblGrid>
        <w:gridCol w:w="4448"/>
        <w:gridCol w:w="4161"/>
      </w:tblGrid>
      <w:tr w:rsidR="0068488C" w:rsidRPr="00F3542E" w14:paraId="08A76B77" w14:textId="77777777" w:rsidTr="00490836">
        <w:trPr>
          <w:trHeight w:val="129"/>
          <w:jc w:val="center"/>
        </w:trPr>
        <w:tc>
          <w:tcPr>
            <w:tcW w:w="4448" w:type="dxa"/>
          </w:tcPr>
          <w:p w14:paraId="7DC35124" w14:textId="77777777" w:rsidR="0068488C" w:rsidRPr="00490836" w:rsidRDefault="0068488C" w:rsidP="00C300EA">
            <w:pPr>
              <w:spacing w:before="120"/>
              <w:jc w:val="center"/>
              <w:rPr>
                <w:b/>
              </w:rPr>
            </w:pPr>
            <w:r w:rsidRPr="00490836">
              <w:rPr>
                <w:b/>
              </w:rPr>
              <w:t>Modo de activación</w:t>
            </w:r>
          </w:p>
        </w:tc>
        <w:tc>
          <w:tcPr>
            <w:tcW w:w="4161" w:type="dxa"/>
          </w:tcPr>
          <w:p w14:paraId="490CBC7A" w14:textId="77777777" w:rsidR="0068488C" w:rsidRPr="00490836" w:rsidRDefault="0068488C" w:rsidP="00C300EA">
            <w:pPr>
              <w:spacing w:before="120"/>
              <w:jc w:val="center"/>
              <w:rPr>
                <w:b/>
              </w:rPr>
            </w:pPr>
            <w:r w:rsidRPr="00490836">
              <w:rPr>
                <w:b/>
              </w:rPr>
              <w:t>Programada, con activación manual</w:t>
            </w:r>
          </w:p>
        </w:tc>
      </w:tr>
      <w:tr w:rsidR="0068488C" w:rsidRPr="00F3542E" w14:paraId="1092231B" w14:textId="77777777" w:rsidTr="00490836">
        <w:trPr>
          <w:trHeight w:val="267"/>
          <w:jc w:val="center"/>
        </w:trPr>
        <w:tc>
          <w:tcPr>
            <w:tcW w:w="4448" w:type="dxa"/>
            <w:vAlign w:val="center"/>
          </w:tcPr>
          <w:p w14:paraId="19D2713A" w14:textId="77777777" w:rsidR="0068488C" w:rsidRPr="007C295B" w:rsidRDefault="0068488C" w:rsidP="00C300EA">
            <w:pPr>
              <w:spacing w:before="120"/>
              <w:jc w:val="left"/>
            </w:pPr>
            <w:r w:rsidRPr="007C295B">
              <w:t>Periodo de preparación</w:t>
            </w:r>
          </w:p>
        </w:tc>
        <w:tc>
          <w:tcPr>
            <w:tcW w:w="4161" w:type="dxa"/>
          </w:tcPr>
          <w:p w14:paraId="394E6C01" w14:textId="77777777" w:rsidR="0068488C" w:rsidRPr="00F3542E" w:rsidRDefault="00F225C6" w:rsidP="00C300EA">
            <w:pPr>
              <w:spacing w:before="120"/>
              <w:jc w:val="center"/>
            </w:pPr>
            <w:r w:rsidRPr="00F3542E">
              <w:t>E</w:t>
            </w:r>
            <w:r w:rsidR="0068488C" w:rsidRPr="00F3542E">
              <w:t>ntre 0 y 30 min</w:t>
            </w:r>
          </w:p>
        </w:tc>
      </w:tr>
      <w:tr w:rsidR="0068488C" w:rsidRPr="00F3542E" w14:paraId="261014B1" w14:textId="77777777" w:rsidTr="00490836">
        <w:trPr>
          <w:trHeight w:val="409"/>
          <w:jc w:val="center"/>
        </w:trPr>
        <w:tc>
          <w:tcPr>
            <w:tcW w:w="4448" w:type="dxa"/>
            <w:vAlign w:val="center"/>
          </w:tcPr>
          <w:p w14:paraId="515973E3" w14:textId="77777777" w:rsidR="0068488C" w:rsidRPr="007C295B" w:rsidRDefault="00F225C6" w:rsidP="00C300EA">
            <w:pPr>
              <w:spacing w:before="120"/>
              <w:jc w:val="left"/>
            </w:pPr>
            <w:r w:rsidRPr="007C295B">
              <w:t>Periodo de rampa de variación de potencia</w:t>
            </w:r>
          </w:p>
        </w:tc>
        <w:tc>
          <w:tcPr>
            <w:tcW w:w="4161" w:type="dxa"/>
          </w:tcPr>
          <w:p w14:paraId="6FBFA454" w14:textId="77777777" w:rsidR="0068488C" w:rsidRPr="00F3542E" w:rsidRDefault="00F225C6" w:rsidP="00C300EA">
            <w:pPr>
              <w:spacing w:before="120"/>
              <w:jc w:val="center"/>
            </w:pPr>
            <w:r w:rsidRPr="00F3542E">
              <w:t>Entre 0 y 30 min</w:t>
            </w:r>
          </w:p>
        </w:tc>
      </w:tr>
      <w:tr w:rsidR="0068488C" w:rsidRPr="00F3542E" w14:paraId="30281F79" w14:textId="77777777" w:rsidTr="00490836">
        <w:trPr>
          <w:trHeight w:val="275"/>
          <w:jc w:val="center"/>
        </w:trPr>
        <w:tc>
          <w:tcPr>
            <w:tcW w:w="4448" w:type="dxa"/>
            <w:vAlign w:val="center"/>
          </w:tcPr>
          <w:p w14:paraId="51F68C9D" w14:textId="77777777" w:rsidR="0068488C" w:rsidRPr="007C295B" w:rsidRDefault="00F225C6" w:rsidP="00C300EA">
            <w:pPr>
              <w:spacing w:before="120"/>
              <w:jc w:val="left"/>
            </w:pPr>
            <w:r w:rsidRPr="007C295B">
              <w:t>Tiempo de activación (FAT)</w:t>
            </w:r>
          </w:p>
        </w:tc>
        <w:tc>
          <w:tcPr>
            <w:tcW w:w="4161" w:type="dxa"/>
          </w:tcPr>
          <w:p w14:paraId="7A7D335B" w14:textId="77777777" w:rsidR="0068488C" w:rsidRPr="00F3542E" w:rsidRDefault="00F225C6" w:rsidP="00C300EA">
            <w:pPr>
              <w:spacing w:before="120"/>
              <w:jc w:val="center"/>
            </w:pPr>
            <w:r w:rsidRPr="00F3542E">
              <w:t>30 min</w:t>
            </w:r>
          </w:p>
        </w:tc>
      </w:tr>
      <w:tr w:rsidR="0068488C" w:rsidRPr="00F3542E" w14:paraId="348CB39A" w14:textId="77777777" w:rsidTr="00490836">
        <w:trPr>
          <w:trHeight w:val="275"/>
          <w:jc w:val="center"/>
        </w:trPr>
        <w:tc>
          <w:tcPr>
            <w:tcW w:w="4448" w:type="dxa"/>
            <w:vAlign w:val="center"/>
          </w:tcPr>
          <w:p w14:paraId="0E4C30B7" w14:textId="77777777" w:rsidR="0068488C" w:rsidRPr="007C295B" w:rsidRDefault="007F5401" w:rsidP="00C300EA">
            <w:pPr>
              <w:spacing w:before="120"/>
              <w:jc w:val="left"/>
            </w:pPr>
            <w:r w:rsidRPr="007C295B">
              <w:t>Periodo de des</w:t>
            </w:r>
            <w:r w:rsidR="00F225C6" w:rsidRPr="007C295B">
              <w:t>activación</w:t>
            </w:r>
          </w:p>
        </w:tc>
        <w:tc>
          <w:tcPr>
            <w:tcW w:w="4161" w:type="dxa"/>
          </w:tcPr>
          <w:p w14:paraId="1BF58219" w14:textId="2C6236CC" w:rsidR="0068488C" w:rsidRPr="00F3542E" w:rsidRDefault="00F335BD" w:rsidP="00C300EA">
            <w:pPr>
              <w:spacing w:before="120"/>
              <w:jc w:val="center"/>
            </w:pPr>
            <w:r w:rsidRPr="00F3542E">
              <w:t>Determinado por el</w:t>
            </w:r>
            <w:ins w:id="74" w:author="REE" w:date="2021-03-29T10:05:00Z">
              <w:r w:rsidR="00820213">
                <w:t xml:space="preserve"> proveedor del servicio (</w:t>
              </w:r>
            </w:ins>
            <w:r w:rsidRPr="00F3542E">
              <w:t>BSP</w:t>
            </w:r>
            <w:ins w:id="75" w:author="REE" w:date="2021-03-29T10:05:00Z">
              <w:r w:rsidR="00820213">
                <w:t>, por</w:t>
              </w:r>
            </w:ins>
            <w:ins w:id="76" w:author="REE" w:date="2021-03-29T10:06:00Z">
              <w:r w:rsidR="00820213">
                <w:t xml:space="preserve"> sus siglas en inglés)</w:t>
              </w:r>
            </w:ins>
          </w:p>
        </w:tc>
      </w:tr>
      <w:tr w:rsidR="0068488C" w:rsidRPr="00F3542E" w14:paraId="679EC573" w14:textId="77777777" w:rsidTr="00490836">
        <w:trPr>
          <w:trHeight w:val="267"/>
          <w:jc w:val="center"/>
        </w:trPr>
        <w:tc>
          <w:tcPr>
            <w:tcW w:w="4448" w:type="dxa"/>
            <w:vAlign w:val="center"/>
          </w:tcPr>
          <w:p w14:paraId="14D2EF78" w14:textId="77777777" w:rsidR="0068488C" w:rsidRPr="007C295B" w:rsidRDefault="00F225C6" w:rsidP="00C300EA">
            <w:pPr>
              <w:spacing w:before="120"/>
              <w:jc w:val="left"/>
            </w:pPr>
            <w:r w:rsidRPr="007C295B">
              <w:t>Cantidad mínima</w:t>
            </w:r>
          </w:p>
        </w:tc>
        <w:tc>
          <w:tcPr>
            <w:tcW w:w="4161" w:type="dxa"/>
          </w:tcPr>
          <w:p w14:paraId="7B397DDF" w14:textId="77777777" w:rsidR="0068488C" w:rsidRPr="00F3542E" w:rsidRDefault="007F5401" w:rsidP="00C300EA">
            <w:pPr>
              <w:spacing w:before="120"/>
              <w:jc w:val="center"/>
            </w:pPr>
            <w:r w:rsidRPr="00F3542E">
              <w:t>1 MW</w:t>
            </w:r>
          </w:p>
        </w:tc>
      </w:tr>
      <w:tr w:rsidR="0068488C" w:rsidRPr="009622D3" w14:paraId="423A7483" w14:textId="77777777" w:rsidTr="00490836">
        <w:trPr>
          <w:trHeight w:val="551"/>
          <w:jc w:val="center"/>
        </w:trPr>
        <w:tc>
          <w:tcPr>
            <w:tcW w:w="4448" w:type="dxa"/>
            <w:vAlign w:val="center"/>
          </w:tcPr>
          <w:p w14:paraId="5109CD47" w14:textId="77777777" w:rsidR="0068488C" w:rsidRPr="007C295B" w:rsidRDefault="00F225C6" w:rsidP="00C300EA">
            <w:pPr>
              <w:spacing w:before="120"/>
              <w:jc w:val="left"/>
            </w:pPr>
            <w:r w:rsidRPr="007C295B">
              <w:t>Cantidad máxima</w:t>
            </w:r>
          </w:p>
        </w:tc>
        <w:tc>
          <w:tcPr>
            <w:tcW w:w="4161" w:type="dxa"/>
          </w:tcPr>
          <w:p w14:paraId="00150A58" w14:textId="66023510" w:rsidR="0068488C" w:rsidRPr="00F3542E" w:rsidRDefault="00092717" w:rsidP="00C300EA">
            <w:pPr>
              <w:spacing w:before="120"/>
              <w:jc w:val="center"/>
            </w:pPr>
            <w:r w:rsidRPr="00F3542E">
              <w:t xml:space="preserve">No se establece valor máximo alguno, </w:t>
            </w:r>
            <w:r w:rsidR="008E26DA" w:rsidRPr="00F3542E">
              <w:t xml:space="preserve">salvo </w:t>
            </w:r>
            <w:r w:rsidR="00AD6E94">
              <w:t>los límites técnicos correspondientes.</w:t>
            </w:r>
            <w:del w:id="77" w:author="REE" w:date="2021-03-29T10:13:00Z">
              <w:r w:rsidR="00AD6E94" w:rsidRPr="00AD6E94" w:rsidDel="009F2D71">
                <w:rPr>
                  <w:vertAlign w:val="superscript"/>
                </w:rPr>
                <w:delText>3</w:delText>
              </w:r>
            </w:del>
            <w:ins w:id="78" w:author="REE" w:date="2021-03-29T10:13:00Z">
              <w:r w:rsidR="009F2D71">
                <w:rPr>
                  <w:vertAlign w:val="superscript"/>
                </w:rPr>
                <w:t>1</w:t>
              </w:r>
            </w:ins>
            <w:r w:rsidR="007F5401" w:rsidRPr="00F3542E">
              <w:t xml:space="preserve"> </w:t>
            </w:r>
          </w:p>
        </w:tc>
      </w:tr>
      <w:tr w:rsidR="0068488C" w:rsidRPr="00F3542E" w14:paraId="47354177" w14:textId="77777777" w:rsidTr="00490836">
        <w:trPr>
          <w:trHeight w:val="275"/>
          <w:jc w:val="center"/>
        </w:trPr>
        <w:tc>
          <w:tcPr>
            <w:tcW w:w="4448" w:type="dxa"/>
            <w:vAlign w:val="center"/>
          </w:tcPr>
          <w:p w14:paraId="57949550" w14:textId="1E6F29E7" w:rsidR="0068488C" w:rsidRPr="007C295B" w:rsidRDefault="00F225C6" w:rsidP="00C300EA">
            <w:pPr>
              <w:spacing w:before="120"/>
              <w:jc w:val="left"/>
            </w:pPr>
            <w:r w:rsidRPr="007C295B">
              <w:t>Duración mínima del periodo de entrega</w:t>
            </w:r>
          </w:p>
        </w:tc>
        <w:tc>
          <w:tcPr>
            <w:tcW w:w="4161" w:type="dxa"/>
          </w:tcPr>
          <w:p w14:paraId="7A310FBA" w14:textId="77777777" w:rsidR="0068488C" w:rsidRPr="00F3542E" w:rsidRDefault="00F225C6" w:rsidP="00C300EA">
            <w:pPr>
              <w:spacing w:before="120"/>
              <w:jc w:val="center"/>
            </w:pPr>
            <w:r w:rsidRPr="00F3542E">
              <w:t>15 min</w:t>
            </w:r>
            <w:del w:id="79" w:author="REE" w:date="2021-01-13T12:15:00Z">
              <w:r w:rsidR="00AE63E3" w:rsidRPr="00F3542E" w:rsidDel="00966BD7">
                <w:rPr>
                  <w:vertAlign w:val="superscript"/>
                </w:rPr>
                <w:delText>1</w:delText>
              </w:r>
            </w:del>
          </w:p>
        </w:tc>
      </w:tr>
      <w:tr w:rsidR="00F225C6" w:rsidRPr="00F3542E" w14:paraId="6A382AA0" w14:textId="77777777" w:rsidTr="00490836">
        <w:trPr>
          <w:trHeight w:val="267"/>
          <w:jc w:val="center"/>
        </w:trPr>
        <w:tc>
          <w:tcPr>
            <w:tcW w:w="4448" w:type="dxa"/>
            <w:vAlign w:val="center"/>
          </w:tcPr>
          <w:p w14:paraId="611D4579" w14:textId="77777777" w:rsidR="00F225C6" w:rsidRPr="007C295B" w:rsidRDefault="00F225C6" w:rsidP="00C300EA">
            <w:pPr>
              <w:spacing w:before="120"/>
              <w:jc w:val="left"/>
            </w:pPr>
            <w:r w:rsidRPr="007C295B">
              <w:t>Duración máxima del periodo de entrega</w:t>
            </w:r>
          </w:p>
        </w:tc>
        <w:tc>
          <w:tcPr>
            <w:tcW w:w="4161" w:type="dxa"/>
          </w:tcPr>
          <w:p w14:paraId="3AFF2B98" w14:textId="77777777" w:rsidR="00F225C6" w:rsidRPr="00F3542E" w:rsidRDefault="00F225C6" w:rsidP="00C300EA">
            <w:pPr>
              <w:spacing w:before="120"/>
              <w:jc w:val="center"/>
            </w:pPr>
            <w:r w:rsidRPr="00F3542E">
              <w:t>60 min</w:t>
            </w:r>
            <w:r w:rsidR="00AE63E3" w:rsidRPr="00F3542E">
              <w:rPr>
                <w:vertAlign w:val="superscript"/>
              </w:rPr>
              <w:t>2</w:t>
            </w:r>
          </w:p>
        </w:tc>
      </w:tr>
      <w:tr w:rsidR="00F225C6" w:rsidRPr="00490836" w14:paraId="2C6D99E7" w14:textId="77777777" w:rsidTr="00490836">
        <w:trPr>
          <w:trHeight w:val="1119"/>
          <w:jc w:val="center"/>
        </w:trPr>
        <w:tc>
          <w:tcPr>
            <w:tcW w:w="4448" w:type="dxa"/>
            <w:vAlign w:val="center"/>
          </w:tcPr>
          <w:p w14:paraId="07C8361D" w14:textId="77777777" w:rsidR="00F225C6" w:rsidRPr="007C295B" w:rsidRDefault="00F225C6" w:rsidP="00C300EA">
            <w:pPr>
              <w:spacing w:before="120"/>
              <w:jc w:val="left"/>
            </w:pPr>
            <w:r w:rsidRPr="007C295B">
              <w:t>Localización</w:t>
            </w:r>
          </w:p>
        </w:tc>
        <w:tc>
          <w:tcPr>
            <w:tcW w:w="4161" w:type="dxa"/>
          </w:tcPr>
          <w:p w14:paraId="26D09EEC" w14:textId="52BB5E5C" w:rsidR="00F225C6" w:rsidRPr="00F3542E" w:rsidRDefault="007F5401" w:rsidP="00C300EA">
            <w:pPr>
              <w:spacing w:before="120"/>
              <w:jc w:val="center"/>
            </w:pPr>
            <w:r w:rsidRPr="00F3542E">
              <w:t>Área</w:t>
            </w:r>
            <w:r w:rsidR="00B77BA2" w:rsidRPr="00F3542E">
              <w:t xml:space="preserve"> de Control Frecuencia-Potencia (</w:t>
            </w:r>
            <w:r w:rsidRPr="00F3542E">
              <w:t>LFC</w:t>
            </w:r>
            <w:r w:rsidR="00B77BA2" w:rsidRPr="00F3542E">
              <w:t>)</w:t>
            </w:r>
            <w:r w:rsidR="00092717" w:rsidRPr="00F3542E">
              <w:t xml:space="preserve"> de España. Conforme a lo establecido en las condiciones de agregación de los BSP en </w:t>
            </w:r>
            <w:r w:rsidR="00F3542E">
              <w:t>las</w:t>
            </w:r>
            <w:r w:rsidR="00092717" w:rsidRPr="00F3542E">
              <w:t xml:space="preserve"> Condiciones relativas al balance, aprobad</w:t>
            </w:r>
            <w:r w:rsidR="00D608F2">
              <w:t>a</w:t>
            </w:r>
            <w:r w:rsidR="00092717" w:rsidRPr="00F3542E">
              <w:t>s por la CNMC</w:t>
            </w:r>
            <w:ins w:id="80" w:author="MO" w:date="2021-03-26T15:15:00Z">
              <w:r w:rsidR="00062D05">
                <w:t>,</w:t>
              </w:r>
            </w:ins>
            <w:r w:rsidR="00092717" w:rsidRPr="00F3542E">
              <w:t xml:space="preserve"> </w:t>
            </w:r>
            <w:r w:rsidR="004376E9" w:rsidRPr="00F3542E">
              <w:t>de acuerdo al artículo 18 de</w:t>
            </w:r>
            <w:r w:rsidR="002C1613">
              <w:t>l Reglamento</w:t>
            </w:r>
            <w:r w:rsidR="004376E9" w:rsidRPr="00F3542E">
              <w:t xml:space="preserve"> EB</w:t>
            </w:r>
          </w:p>
        </w:tc>
      </w:tr>
      <w:tr w:rsidR="00F225C6" w:rsidRPr="00490836" w14:paraId="79F9CD88" w14:textId="77777777" w:rsidTr="00490836">
        <w:trPr>
          <w:trHeight w:val="417"/>
          <w:jc w:val="center"/>
        </w:trPr>
        <w:tc>
          <w:tcPr>
            <w:tcW w:w="4448" w:type="dxa"/>
            <w:vAlign w:val="center"/>
          </w:tcPr>
          <w:p w14:paraId="03B6086A" w14:textId="6DD215C5" w:rsidR="00F225C6" w:rsidRPr="007C295B" w:rsidRDefault="00F225C6" w:rsidP="00C300EA">
            <w:pPr>
              <w:spacing w:before="120"/>
              <w:jc w:val="left"/>
            </w:pPr>
            <w:r w:rsidRPr="007C295B">
              <w:t>Periodo de validez</w:t>
            </w:r>
            <w:ins w:id="81" w:author="REE" w:date="2021-01-21T18:03:00Z">
              <w:r w:rsidR="00A86457">
                <w:t>/</w:t>
              </w:r>
            </w:ins>
            <w:ins w:id="82" w:author="REE" w:date="2021-01-15T13:17:00Z">
              <w:r w:rsidR="003B3A6E">
                <w:t>entrega</w:t>
              </w:r>
            </w:ins>
          </w:p>
        </w:tc>
        <w:tc>
          <w:tcPr>
            <w:tcW w:w="4161" w:type="dxa"/>
          </w:tcPr>
          <w:p w14:paraId="796D87A5" w14:textId="2B9625D7" w:rsidR="00F225C6" w:rsidRPr="00F3542E" w:rsidRDefault="007F5401" w:rsidP="00C300EA">
            <w:pPr>
              <w:spacing w:before="120"/>
              <w:jc w:val="center"/>
            </w:pPr>
            <w:r w:rsidRPr="00F3542E">
              <w:t>En función de la oferta del</w:t>
            </w:r>
            <w:ins w:id="83" w:author="REE" w:date="2021-03-29T10:09:00Z">
              <w:r w:rsidR="008951DE">
                <w:t xml:space="preserve"> proveedor del servicio</w:t>
              </w:r>
            </w:ins>
            <w:r w:rsidRPr="00F3542E">
              <w:t xml:space="preserve"> BSP (15, </w:t>
            </w:r>
            <w:r w:rsidR="00AE63E3" w:rsidRPr="00F3542E">
              <w:t>30, 45 o 60</w:t>
            </w:r>
            <w:r w:rsidR="007B139B">
              <w:t xml:space="preserve"> minutos</w:t>
            </w:r>
            <w:r w:rsidR="00AE63E3" w:rsidRPr="00F3542E">
              <w:t>)</w:t>
            </w:r>
            <w:del w:id="84" w:author="REE" w:date="2021-01-13T12:16:00Z">
              <w:r w:rsidR="00324971" w:rsidRPr="00F3542E" w:rsidDel="004A47C1">
                <w:rPr>
                  <w:vertAlign w:val="superscript"/>
                </w:rPr>
                <w:delText>1</w:delText>
              </w:r>
            </w:del>
          </w:p>
        </w:tc>
      </w:tr>
      <w:tr w:rsidR="00F225C6" w:rsidRPr="00490836" w14:paraId="733E5DDE" w14:textId="77777777" w:rsidTr="00490836">
        <w:trPr>
          <w:trHeight w:val="409"/>
          <w:jc w:val="center"/>
        </w:trPr>
        <w:tc>
          <w:tcPr>
            <w:tcW w:w="4448" w:type="dxa"/>
            <w:vAlign w:val="center"/>
          </w:tcPr>
          <w:p w14:paraId="7F4EDFB3" w14:textId="77777777" w:rsidR="00F225C6" w:rsidRPr="007C295B" w:rsidRDefault="00F225C6" w:rsidP="00C300EA">
            <w:pPr>
              <w:spacing w:before="120"/>
              <w:jc w:val="left"/>
            </w:pPr>
            <w:r w:rsidRPr="007C295B">
              <w:t>Duración mínima entre el final de una desactivación y la siguiente activación</w:t>
            </w:r>
          </w:p>
        </w:tc>
        <w:tc>
          <w:tcPr>
            <w:tcW w:w="4161" w:type="dxa"/>
          </w:tcPr>
          <w:p w14:paraId="0FE8DBA1" w14:textId="0B75584F" w:rsidR="00F225C6" w:rsidRPr="00F3542E" w:rsidRDefault="00F225C6" w:rsidP="00C300EA">
            <w:pPr>
              <w:spacing w:before="120"/>
              <w:jc w:val="center"/>
            </w:pPr>
            <w:r w:rsidRPr="00F3542E">
              <w:t>Determinad</w:t>
            </w:r>
            <w:r w:rsidR="007B139B">
              <w:t>a</w:t>
            </w:r>
            <w:r w:rsidRPr="00F3542E">
              <w:t xml:space="preserve"> por el proveedor del servicio</w:t>
            </w:r>
            <w:ins w:id="85" w:author="REE" w:date="2021-03-29T10:08:00Z">
              <w:r w:rsidR="00705C72">
                <w:t xml:space="preserve"> (BSP)</w:t>
              </w:r>
            </w:ins>
            <w:r w:rsidRPr="00F3542E">
              <w:t xml:space="preserve"> en su oferta</w:t>
            </w:r>
          </w:p>
        </w:tc>
      </w:tr>
      <w:tr w:rsidR="00F225C6" w:rsidRPr="00F3542E" w14:paraId="190B9461" w14:textId="77777777" w:rsidTr="00490836">
        <w:trPr>
          <w:trHeight w:val="267"/>
          <w:jc w:val="center"/>
        </w:trPr>
        <w:tc>
          <w:tcPr>
            <w:tcW w:w="4448" w:type="dxa"/>
            <w:vAlign w:val="center"/>
          </w:tcPr>
          <w:p w14:paraId="3AA3F832" w14:textId="77777777" w:rsidR="00F225C6" w:rsidRPr="007C295B" w:rsidRDefault="00F225C6" w:rsidP="00C300EA">
            <w:pPr>
              <w:spacing w:before="120"/>
              <w:jc w:val="left"/>
            </w:pPr>
            <w:r w:rsidRPr="007C295B">
              <w:t>Resolución del precio de oferta</w:t>
            </w:r>
          </w:p>
        </w:tc>
        <w:tc>
          <w:tcPr>
            <w:tcW w:w="4161" w:type="dxa"/>
          </w:tcPr>
          <w:p w14:paraId="3F757B64" w14:textId="77777777" w:rsidR="00F225C6" w:rsidRPr="00F3542E" w:rsidRDefault="00F225C6" w:rsidP="00C300EA">
            <w:pPr>
              <w:spacing w:before="120"/>
              <w:jc w:val="center"/>
            </w:pPr>
            <w:r w:rsidRPr="00F3542E">
              <w:t>0,01 €/</w:t>
            </w:r>
            <w:proofErr w:type="spellStart"/>
            <w:r w:rsidRPr="00F3542E">
              <w:t>MWh</w:t>
            </w:r>
            <w:proofErr w:type="spellEnd"/>
          </w:p>
        </w:tc>
      </w:tr>
      <w:tr w:rsidR="00574822" w:rsidRPr="00490836" w14:paraId="499B7745" w14:textId="77777777" w:rsidTr="00490836">
        <w:trPr>
          <w:trHeight w:val="559"/>
          <w:jc w:val="center"/>
        </w:trPr>
        <w:tc>
          <w:tcPr>
            <w:tcW w:w="4448" w:type="dxa"/>
            <w:vAlign w:val="center"/>
          </w:tcPr>
          <w:p w14:paraId="45B14432" w14:textId="3CC76A8D" w:rsidR="00574822" w:rsidRPr="007C295B" w:rsidRDefault="00574822" w:rsidP="00C300EA">
            <w:pPr>
              <w:spacing w:before="120"/>
              <w:jc w:val="left"/>
            </w:pPr>
            <w:r>
              <w:t>Límites al precio de oferta</w:t>
            </w:r>
          </w:p>
        </w:tc>
        <w:tc>
          <w:tcPr>
            <w:tcW w:w="4161" w:type="dxa"/>
          </w:tcPr>
          <w:p w14:paraId="3C920A21" w14:textId="5FB49977" w:rsidR="00574822" w:rsidRPr="00F3542E" w:rsidRDefault="00574822" w:rsidP="00C300EA">
            <w:pPr>
              <w:spacing w:before="120"/>
              <w:jc w:val="center"/>
            </w:pPr>
            <w:r>
              <w:t>No se establecen límites a los pre</w:t>
            </w:r>
            <w:r w:rsidR="00874E88">
              <w:t xml:space="preserve">cios, salvo </w:t>
            </w:r>
            <w:r w:rsidR="00CC730F">
              <w:t>los límites técnicos correspondientes</w:t>
            </w:r>
            <w:r w:rsidR="00874E88">
              <w:t>.</w:t>
            </w:r>
            <w:del w:id="86" w:author="REE" w:date="2021-03-29T10:12:00Z">
              <w:r w:rsidR="00874E88" w:rsidRPr="00874E88" w:rsidDel="009F2D71">
                <w:rPr>
                  <w:vertAlign w:val="superscript"/>
                </w:rPr>
                <w:delText>3</w:delText>
              </w:r>
            </w:del>
            <w:ins w:id="87" w:author="REE" w:date="2021-03-29T10:12:00Z">
              <w:r w:rsidR="009F2D71">
                <w:rPr>
                  <w:vertAlign w:val="superscript"/>
                </w:rPr>
                <w:t>1</w:t>
              </w:r>
            </w:ins>
          </w:p>
        </w:tc>
      </w:tr>
      <w:tr w:rsidR="00F225C6" w:rsidRPr="00F3542E" w14:paraId="3765069A" w14:textId="77777777" w:rsidTr="00490836">
        <w:trPr>
          <w:trHeight w:val="267"/>
          <w:jc w:val="center"/>
        </w:trPr>
        <w:tc>
          <w:tcPr>
            <w:tcW w:w="4448" w:type="dxa"/>
            <w:vAlign w:val="center"/>
          </w:tcPr>
          <w:p w14:paraId="6C481A0A" w14:textId="77777777" w:rsidR="00F225C6" w:rsidRPr="007C295B" w:rsidRDefault="00F225C6" w:rsidP="00C300EA">
            <w:pPr>
              <w:spacing w:before="120"/>
              <w:jc w:val="left"/>
            </w:pPr>
            <w:r w:rsidRPr="007C295B">
              <w:t xml:space="preserve">Resolución </w:t>
            </w:r>
            <w:r w:rsidR="007F5401" w:rsidRPr="007C295B">
              <w:t>del periodo de tiempo</w:t>
            </w:r>
          </w:p>
        </w:tc>
        <w:tc>
          <w:tcPr>
            <w:tcW w:w="4161" w:type="dxa"/>
          </w:tcPr>
          <w:p w14:paraId="251BD271" w14:textId="77777777" w:rsidR="00F225C6" w:rsidRPr="00F3542E" w:rsidRDefault="007F5401" w:rsidP="00C300EA">
            <w:pPr>
              <w:spacing w:before="120"/>
              <w:jc w:val="center"/>
            </w:pPr>
            <w:r w:rsidRPr="00F3542E">
              <w:t>15 min</w:t>
            </w:r>
          </w:p>
        </w:tc>
      </w:tr>
    </w:tbl>
    <w:p w14:paraId="63DC461F" w14:textId="19AAFFC4" w:rsidR="009F2D71" w:rsidRDefault="006F3C90" w:rsidP="00C300EA">
      <w:pPr>
        <w:spacing w:before="120" w:after="0" w:line="240" w:lineRule="auto"/>
        <w:rPr>
          <w:ins w:id="88" w:author="REE" w:date="2021-03-29T10:11:00Z"/>
        </w:rPr>
      </w:pPr>
      <w:ins w:id="89" w:author="MO" w:date="2021-03-26T15:19:00Z">
        <w:del w:id="90" w:author="REE" w:date="2021-03-29T10:12:00Z">
          <w:r w:rsidDel="009F2D71">
            <w:delText xml:space="preserve"> </w:delText>
          </w:r>
        </w:del>
      </w:ins>
    </w:p>
    <w:p w14:paraId="5B90E0A8" w14:textId="4BEF4438" w:rsidR="003A2E08" w:rsidRDefault="009F2D71" w:rsidP="00C300EA">
      <w:pPr>
        <w:spacing w:before="120" w:after="0" w:line="240" w:lineRule="auto"/>
        <w:rPr>
          <w:ins w:id="91" w:author="REE" w:date="2021-03-29T10:07:00Z"/>
        </w:rPr>
      </w:pPr>
      <w:ins w:id="92" w:author="REE" w:date="2021-03-29T10:11:00Z">
        <w:r w:rsidRPr="009F2D71">
          <w:rPr>
            <w:vertAlign w:val="superscript"/>
          </w:rPr>
          <w:t>1</w:t>
        </w:r>
        <w:r>
          <w:t xml:space="preserve"> </w:t>
        </w:r>
      </w:ins>
      <w:ins w:id="93" w:author="REE" w:date="2021-03-29T10:07:00Z">
        <w:r w:rsidR="003A2E08">
          <w:t>Los límites técnicos corresponden a los formatos de los campos que se establecen en el documento de intercambios de información entre los participantes en el mercado y el operador del sistema. Estos límites técnicos aplicables a los precios coincidirán con los valores armonizados que, en su caso, se establezcan de acuerdo con lo previsto en el apartado 2 del artículo 30 del Reglamento EB</w:t>
        </w:r>
      </w:ins>
    </w:p>
    <w:p w14:paraId="5A22DFD2" w14:textId="758DB3F0" w:rsidR="00092717" w:rsidDel="00E82C5E" w:rsidRDefault="00092717" w:rsidP="00C300EA">
      <w:pPr>
        <w:spacing w:before="120" w:after="0" w:line="240" w:lineRule="auto"/>
        <w:rPr>
          <w:del w:id="94" w:author="REE" w:date="2021-01-13T12:15:00Z"/>
        </w:rPr>
      </w:pPr>
      <w:del w:id="95" w:author="REE" w:date="2021-01-13T12:15:00Z">
        <w:r w:rsidRPr="00F3542E" w:rsidDel="00966BD7">
          <w:rPr>
            <w:vertAlign w:val="superscript"/>
          </w:rPr>
          <w:delText xml:space="preserve">1 </w:delText>
        </w:r>
        <w:r w:rsidRPr="00F3542E" w:rsidDel="00966BD7">
          <w:delText xml:space="preserve">Hasta el paso a programación cuarto-horaria en el sistema eléctrico </w:delText>
        </w:r>
        <w:r w:rsidR="00B77BA2" w:rsidRPr="00F3542E" w:rsidDel="00966BD7">
          <w:delText xml:space="preserve">peninsular </w:delText>
        </w:r>
        <w:r w:rsidRPr="00F3542E" w:rsidDel="00966BD7">
          <w:delText>español, la duración mínima del periodo de entrega será igual a 60 min.</w:delText>
        </w:r>
      </w:del>
    </w:p>
    <w:p w14:paraId="5555C016" w14:textId="77777777" w:rsidR="00E82C5E" w:rsidRPr="00F3542E" w:rsidRDefault="00E82C5E" w:rsidP="00C300EA">
      <w:pPr>
        <w:spacing w:before="120" w:after="0" w:line="240" w:lineRule="auto"/>
        <w:rPr>
          <w:ins w:id="96" w:author="REE" w:date="2021-03-29T10:06:00Z"/>
        </w:rPr>
      </w:pPr>
    </w:p>
    <w:p w14:paraId="06F158CE" w14:textId="4B3BDEBF" w:rsidR="007F5401" w:rsidRDefault="00AE63E3" w:rsidP="00C300EA">
      <w:pPr>
        <w:spacing w:before="120" w:after="0" w:line="240" w:lineRule="auto"/>
      </w:pPr>
      <w:r w:rsidRPr="00F3542E">
        <w:rPr>
          <w:vertAlign w:val="superscript"/>
        </w:rPr>
        <w:t xml:space="preserve">2 </w:t>
      </w:r>
      <w:r w:rsidR="00490836">
        <w:t xml:space="preserve">La duración máxima del periodo de entrega depende de la frecuencia del proceso de activación. La plataforma europea de RR </w:t>
      </w:r>
      <w:del w:id="97" w:author="REE" w:date="2021-03-29T10:08:00Z">
        <w:r w:rsidR="00490836" w:rsidDel="00AD4330">
          <w:delText xml:space="preserve">arrancará con </w:delText>
        </w:r>
      </w:del>
      <w:ins w:id="98" w:author="REE" w:date="2021-03-29T10:07:00Z">
        <w:r w:rsidR="003E6266">
          <w:t xml:space="preserve">tiene establecida inicialmente </w:t>
        </w:r>
      </w:ins>
      <w:r w:rsidR="00490836">
        <w:t>una frecuencia de activación horaria, lo que implica 24 horizontes de activación y la posibilidad de realizar optimizaciones que cubran 60 min. En caso de incrementarse el número de horizontes de activación (“</w:t>
      </w:r>
      <w:proofErr w:type="spellStart"/>
      <w:r w:rsidR="00490836">
        <w:t>gates</w:t>
      </w:r>
      <w:proofErr w:type="spellEnd"/>
      <w:r w:rsidR="00490836">
        <w:t>”), por ejemplo, a 96 diarias, la duración máxima del periodo de entrega se reduciría a 15 min.</w:t>
      </w:r>
    </w:p>
    <w:p w14:paraId="318D4796" w14:textId="51891BE8" w:rsidR="00D438F9" w:rsidDel="003A2E08" w:rsidRDefault="00874E88" w:rsidP="00C300EA">
      <w:pPr>
        <w:spacing w:before="120" w:after="0" w:line="240" w:lineRule="auto"/>
        <w:rPr>
          <w:del w:id="99" w:author="REE" w:date="2021-03-29T10:06:00Z"/>
        </w:rPr>
      </w:pPr>
      <w:del w:id="100" w:author="REE" w:date="2021-03-29T10:06:00Z">
        <w:r w:rsidRPr="00874E88" w:rsidDel="003A2E08">
          <w:rPr>
            <w:vertAlign w:val="superscript"/>
          </w:rPr>
          <w:delText>3</w:delText>
        </w:r>
        <w:r w:rsidDel="003A2E08">
          <w:delText xml:space="preserve"> </w:delText>
        </w:r>
        <w:r w:rsidR="00490836" w:rsidDel="003A2E08">
          <w:delText xml:space="preserve">Los límites técnicos corresponden a los formatos de los campos que se establecen en el documento de intercambios de información entre los </w:delText>
        </w:r>
        <w:r w:rsidR="000B20FD" w:rsidDel="003A2E08">
          <w:delText xml:space="preserve">participantes en </w:delText>
        </w:r>
        <w:r w:rsidR="00490836" w:rsidDel="003A2E08">
          <w:delText>el mercado y el operador del sistema. Estos límites técnicos aplicables a los precios coincidirán con los valores armonizados que, en su caso, se establezcan de acuerdo con lo previsto en el apartado 2 del artículo 30 del Reglamento EB.</w:delText>
        </w:r>
      </w:del>
    </w:p>
    <w:p w14:paraId="46E25AE4" w14:textId="77777777" w:rsidR="00E0425E" w:rsidRPr="00E07AB3" w:rsidRDefault="00E0425E" w:rsidP="00C300EA">
      <w:pPr>
        <w:spacing w:before="120" w:after="0" w:line="240" w:lineRule="auto"/>
      </w:pPr>
    </w:p>
    <w:p w14:paraId="3F806C26" w14:textId="77777777" w:rsidR="001F6E83" w:rsidRDefault="001F6E83">
      <w:pPr>
        <w:spacing w:before="0"/>
        <w:jc w:val="left"/>
        <w:rPr>
          <w:ins w:id="101" w:author="Red Eléctrica" w:date="2021-03-26T11:02:00Z"/>
        </w:rPr>
      </w:pPr>
      <w:ins w:id="102" w:author="Red Eléctrica" w:date="2021-03-26T11:02:00Z">
        <w:r>
          <w:br w:type="page"/>
        </w:r>
      </w:ins>
    </w:p>
    <w:p w14:paraId="34D33B09" w14:textId="77777777" w:rsidR="00E42969" w:rsidRPr="00E0425E" w:rsidRDefault="00E42969" w:rsidP="00E0425E">
      <w:pPr>
        <w:spacing w:before="120" w:after="0" w:line="240" w:lineRule="auto"/>
        <w:jc w:val="center"/>
      </w:pPr>
      <w:r w:rsidRPr="00E0425E">
        <w:t>ANEXO II</w:t>
      </w:r>
    </w:p>
    <w:p w14:paraId="3943056D" w14:textId="36D75E94" w:rsidR="00AE63E3" w:rsidRDefault="00E42969" w:rsidP="00E0425E">
      <w:pPr>
        <w:spacing w:before="120" w:after="0" w:line="240" w:lineRule="auto"/>
        <w:jc w:val="center"/>
        <w:rPr>
          <w:b/>
        </w:rPr>
      </w:pPr>
      <w:r w:rsidRPr="000A3F67">
        <w:rPr>
          <w:b/>
        </w:rPr>
        <w:t>Metodología para la utilización de las necesidades elásticas del sistema eléctrico español</w:t>
      </w:r>
    </w:p>
    <w:p w14:paraId="31872944" w14:textId="77777777" w:rsidR="000A3F67" w:rsidRDefault="000A3F67" w:rsidP="000A3F67">
      <w:pPr>
        <w:spacing w:before="120" w:after="0" w:line="240" w:lineRule="auto"/>
        <w:rPr>
          <w:rFonts w:cs="LFNOJD+Arial"/>
          <w:color w:val="000000"/>
        </w:rPr>
      </w:pPr>
    </w:p>
    <w:p w14:paraId="7F5411CD" w14:textId="6C591BAA" w:rsidR="00E0425E" w:rsidRPr="000A3F67" w:rsidRDefault="00E0425E" w:rsidP="000A3F67">
      <w:pPr>
        <w:spacing w:before="120" w:after="0" w:line="240" w:lineRule="auto"/>
        <w:rPr>
          <w:rFonts w:cs="LFNOJD+Arial"/>
          <w:color w:val="000000"/>
        </w:rPr>
      </w:pPr>
      <w:r w:rsidRPr="000A3F67">
        <w:rPr>
          <w:rFonts w:cs="LFNOJD+Arial"/>
          <w:color w:val="000000"/>
        </w:rPr>
        <w:t>Confidencial</w:t>
      </w:r>
    </w:p>
    <w:sectPr w:rsidR="00E0425E" w:rsidRPr="000A3F67">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8FCC19" w14:textId="77777777" w:rsidR="00C06613" w:rsidRDefault="00C06613" w:rsidP="003D658C">
      <w:r>
        <w:separator/>
      </w:r>
    </w:p>
  </w:endnote>
  <w:endnote w:type="continuationSeparator" w:id="0">
    <w:p w14:paraId="2D1B11B0" w14:textId="77777777" w:rsidR="00C06613" w:rsidRDefault="00C06613" w:rsidP="003D658C">
      <w:r>
        <w:continuationSeparator/>
      </w:r>
    </w:p>
  </w:endnote>
  <w:endnote w:type="continuationNotice" w:id="1">
    <w:p w14:paraId="5D5EFC8A" w14:textId="77777777" w:rsidR="00C06613" w:rsidRDefault="00C0661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rlow Semi Condensed">
    <w:charset w:val="00"/>
    <w:family w:val="auto"/>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LFNOJD+Arial">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4130252"/>
      <w:docPartObj>
        <w:docPartGallery w:val="Page Numbers (Bottom of Page)"/>
        <w:docPartUnique/>
      </w:docPartObj>
    </w:sdtPr>
    <w:sdtContent>
      <w:p w14:paraId="17B04AB0" w14:textId="3468E14A" w:rsidR="00B828E5" w:rsidRDefault="00B828E5" w:rsidP="003D658C">
        <w:pPr>
          <w:pStyle w:val="Footer"/>
        </w:pPr>
        <w:r>
          <w:fldChar w:fldCharType="begin"/>
        </w:r>
        <w:r>
          <w:instrText>PAGE   \* MERGEFORMAT</w:instrText>
        </w:r>
        <w:r>
          <w:fldChar w:fldCharType="separate"/>
        </w:r>
        <w:r w:rsidR="007556DA">
          <w:rPr>
            <w:noProof/>
          </w:rPr>
          <w:t>2</w:t>
        </w:r>
        <w:r>
          <w:fldChar w:fldCharType="end"/>
        </w:r>
      </w:p>
    </w:sdtContent>
  </w:sdt>
  <w:p w14:paraId="5638057A" w14:textId="77777777" w:rsidR="00B828E5" w:rsidRDefault="00B828E5" w:rsidP="003D65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65DCA" w14:textId="77777777" w:rsidR="00C06613" w:rsidRDefault="00C06613" w:rsidP="003D658C">
      <w:r>
        <w:separator/>
      </w:r>
    </w:p>
  </w:footnote>
  <w:footnote w:type="continuationSeparator" w:id="0">
    <w:p w14:paraId="0B2EC043" w14:textId="77777777" w:rsidR="00C06613" w:rsidRDefault="00C06613" w:rsidP="003D658C">
      <w:r>
        <w:continuationSeparator/>
      </w:r>
    </w:p>
  </w:footnote>
  <w:footnote w:type="continuationNotice" w:id="1">
    <w:p w14:paraId="5C5C3ED5" w14:textId="77777777" w:rsidR="00C06613" w:rsidRDefault="00C06613">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3708A"/>
    <w:multiLevelType w:val="hybridMultilevel"/>
    <w:tmpl w:val="5594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213C2"/>
    <w:multiLevelType w:val="hybridMultilevel"/>
    <w:tmpl w:val="122E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0686E"/>
    <w:multiLevelType w:val="hybridMultilevel"/>
    <w:tmpl w:val="4582F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8523C"/>
    <w:multiLevelType w:val="hybridMultilevel"/>
    <w:tmpl w:val="2BB08CE2"/>
    <w:lvl w:ilvl="0" w:tplc="E47C2566">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10CF9"/>
    <w:multiLevelType w:val="hybridMultilevel"/>
    <w:tmpl w:val="E1306E7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9F380F3"/>
    <w:multiLevelType w:val="hybridMultilevel"/>
    <w:tmpl w:val="D1A67D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A0E3D95"/>
    <w:multiLevelType w:val="multilevel"/>
    <w:tmpl w:val="337692BC"/>
    <w:lvl w:ilvl="0">
      <w:start w:val="1"/>
      <w:numFmt w:val="decimal"/>
      <w:lvlText w:val="%1."/>
      <w:lvlJc w:val="left"/>
      <w:pPr>
        <w:ind w:left="360" w:hanging="360"/>
      </w:pPr>
    </w:lvl>
    <w:lvl w:ilvl="1">
      <w:start w:val="1"/>
      <w:numFmt w:val="decimal"/>
      <w:pStyle w:val="Heading2"/>
      <w:lvlText w:val="%1.%2."/>
      <w:lvlJc w:val="left"/>
      <w:pPr>
        <w:ind w:left="1000" w:hanging="432"/>
      </w:pPr>
    </w:lvl>
    <w:lvl w:ilvl="2">
      <w:start w:val="1"/>
      <w:numFmt w:val="decimal"/>
      <w:pStyle w:val="Heading3"/>
      <w:lvlText w:val="%1.%2.%3."/>
      <w:lvlJc w:val="left"/>
      <w:pPr>
        <w:ind w:left="1224" w:hanging="504"/>
      </w:pPr>
    </w:lvl>
    <w:lvl w:ilvl="3">
      <w:start w:val="1"/>
      <w:numFmt w:val="bullet"/>
      <w:pStyle w:val="Heading4"/>
      <w:lvlText w:val=""/>
      <w:lvlJc w:val="left"/>
      <w:pPr>
        <w:ind w:left="1783"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FD5D2A"/>
    <w:multiLevelType w:val="hybridMultilevel"/>
    <w:tmpl w:val="114E5134"/>
    <w:lvl w:ilvl="0" w:tplc="F67CB116">
      <w:start w:val="1"/>
      <w:numFmt w:val="decimal"/>
      <w:lvlText w:val="%1."/>
      <w:lvlJc w:val="left"/>
      <w:pPr>
        <w:ind w:left="495" w:hanging="13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A63F98"/>
    <w:multiLevelType w:val="hybridMultilevel"/>
    <w:tmpl w:val="BC0EE352"/>
    <w:lvl w:ilvl="0" w:tplc="6B7CFA8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154043"/>
    <w:multiLevelType w:val="hybridMultilevel"/>
    <w:tmpl w:val="3006D7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67462F7"/>
    <w:multiLevelType w:val="hybridMultilevel"/>
    <w:tmpl w:val="B7141188"/>
    <w:lvl w:ilvl="0" w:tplc="388A6C92">
      <w:start w:val="1"/>
      <w:numFmt w:val="bullet"/>
      <w:lvlText w:val=""/>
      <w:lvlJc w:val="left"/>
      <w:pPr>
        <w:tabs>
          <w:tab w:val="num" w:pos="720"/>
        </w:tabs>
        <w:ind w:left="720" w:hanging="360"/>
      </w:pPr>
      <w:rPr>
        <w:rFonts w:ascii="Symbol" w:hAnsi="Symbol" w:hint="default"/>
        <w:sz w:val="20"/>
      </w:rPr>
    </w:lvl>
    <w:lvl w:ilvl="1" w:tplc="BC882752" w:tentative="1">
      <w:start w:val="1"/>
      <w:numFmt w:val="bullet"/>
      <w:lvlText w:val=""/>
      <w:lvlJc w:val="left"/>
      <w:pPr>
        <w:tabs>
          <w:tab w:val="num" w:pos="1440"/>
        </w:tabs>
        <w:ind w:left="1440" w:hanging="360"/>
      </w:pPr>
      <w:rPr>
        <w:rFonts w:ascii="Symbol" w:hAnsi="Symbol" w:hint="default"/>
        <w:sz w:val="20"/>
      </w:rPr>
    </w:lvl>
    <w:lvl w:ilvl="2" w:tplc="F0BC0790" w:tentative="1">
      <w:start w:val="1"/>
      <w:numFmt w:val="bullet"/>
      <w:lvlText w:val=""/>
      <w:lvlJc w:val="left"/>
      <w:pPr>
        <w:tabs>
          <w:tab w:val="num" w:pos="2160"/>
        </w:tabs>
        <w:ind w:left="2160" w:hanging="360"/>
      </w:pPr>
      <w:rPr>
        <w:rFonts w:ascii="Symbol" w:hAnsi="Symbol" w:hint="default"/>
        <w:sz w:val="20"/>
      </w:rPr>
    </w:lvl>
    <w:lvl w:ilvl="3" w:tplc="950207FA" w:tentative="1">
      <w:start w:val="1"/>
      <w:numFmt w:val="bullet"/>
      <w:lvlText w:val=""/>
      <w:lvlJc w:val="left"/>
      <w:pPr>
        <w:tabs>
          <w:tab w:val="num" w:pos="2880"/>
        </w:tabs>
        <w:ind w:left="2880" w:hanging="360"/>
      </w:pPr>
      <w:rPr>
        <w:rFonts w:ascii="Symbol" w:hAnsi="Symbol" w:hint="default"/>
        <w:sz w:val="20"/>
      </w:rPr>
    </w:lvl>
    <w:lvl w:ilvl="4" w:tplc="7212BDB6" w:tentative="1">
      <w:start w:val="1"/>
      <w:numFmt w:val="bullet"/>
      <w:lvlText w:val=""/>
      <w:lvlJc w:val="left"/>
      <w:pPr>
        <w:tabs>
          <w:tab w:val="num" w:pos="3600"/>
        </w:tabs>
        <w:ind w:left="3600" w:hanging="360"/>
      </w:pPr>
      <w:rPr>
        <w:rFonts w:ascii="Symbol" w:hAnsi="Symbol" w:hint="default"/>
        <w:sz w:val="20"/>
      </w:rPr>
    </w:lvl>
    <w:lvl w:ilvl="5" w:tplc="8E6656D2" w:tentative="1">
      <w:start w:val="1"/>
      <w:numFmt w:val="bullet"/>
      <w:lvlText w:val=""/>
      <w:lvlJc w:val="left"/>
      <w:pPr>
        <w:tabs>
          <w:tab w:val="num" w:pos="4320"/>
        </w:tabs>
        <w:ind w:left="4320" w:hanging="360"/>
      </w:pPr>
      <w:rPr>
        <w:rFonts w:ascii="Symbol" w:hAnsi="Symbol" w:hint="default"/>
        <w:sz w:val="20"/>
      </w:rPr>
    </w:lvl>
    <w:lvl w:ilvl="6" w:tplc="176862AE" w:tentative="1">
      <w:start w:val="1"/>
      <w:numFmt w:val="bullet"/>
      <w:lvlText w:val=""/>
      <w:lvlJc w:val="left"/>
      <w:pPr>
        <w:tabs>
          <w:tab w:val="num" w:pos="5040"/>
        </w:tabs>
        <w:ind w:left="5040" w:hanging="360"/>
      </w:pPr>
      <w:rPr>
        <w:rFonts w:ascii="Symbol" w:hAnsi="Symbol" w:hint="default"/>
        <w:sz w:val="20"/>
      </w:rPr>
    </w:lvl>
    <w:lvl w:ilvl="7" w:tplc="3E688550" w:tentative="1">
      <w:start w:val="1"/>
      <w:numFmt w:val="bullet"/>
      <w:lvlText w:val=""/>
      <w:lvlJc w:val="left"/>
      <w:pPr>
        <w:tabs>
          <w:tab w:val="num" w:pos="5760"/>
        </w:tabs>
        <w:ind w:left="5760" w:hanging="360"/>
      </w:pPr>
      <w:rPr>
        <w:rFonts w:ascii="Symbol" w:hAnsi="Symbol" w:hint="default"/>
        <w:sz w:val="20"/>
      </w:rPr>
    </w:lvl>
    <w:lvl w:ilvl="8" w:tplc="EBC2287A"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9541DD"/>
    <w:multiLevelType w:val="hybridMultilevel"/>
    <w:tmpl w:val="DB78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FA3C02"/>
    <w:multiLevelType w:val="hybridMultilevel"/>
    <w:tmpl w:val="8C087B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35210348"/>
    <w:multiLevelType w:val="hybridMultilevel"/>
    <w:tmpl w:val="0C5A29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C5E30D6"/>
    <w:multiLevelType w:val="hybridMultilevel"/>
    <w:tmpl w:val="660AE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25E9E"/>
    <w:multiLevelType w:val="multilevel"/>
    <w:tmpl w:val="BFA80E52"/>
    <w:lvl w:ilvl="0">
      <w:start w:val="1"/>
      <w:numFmt w:val="decimal"/>
      <w:pStyle w:val="Heading1"/>
      <w:lvlText w:val="%1."/>
      <w:lvlJc w:val="left"/>
      <w:pPr>
        <w:ind w:left="432" w:hanging="432"/>
      </w:pPr>
      <w:rPr>
        <w:rFonts w:hint="default"/>
        <w:b w:val="0"/>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A8B07DF"/>
    <w:multiLevelType w:val="hybridMultilevel"/>
    <w:tmpl w:val="6542F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B7C92"/>
    <w:multiLevelType w:val="hybridMultilevel"/>
    <w:tmpl w:val="04E4F094"/>
    <w:lvl w:ilvl="0" w:tplc="6B7CFA8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8E1D20"/>
    <w:multiLevelType w:val="hybridMultilevel"/>
    <w:tmpl w:val="F71A50E8"/>
    <w:lvl w:ilvl="0" w:tplc="00C841A6">
      <w:start w:val="1"/>
      <w:numFmt w:val="bullet"/>
      <w:pStyle w:val="Bolo1"/>
      <w:lvlText w:val=""/>
      <w:lvlJc w:val="left"/>
      <w:pPr>
        <w:tabs>
          <w:tab w:val="num" w:pos="907"/>
        </w:tabs>
        <w:ind w:left="907" w:hanging="198"/>
      </w:pPr>
      <w:rPr>
        <w:rFonts w:ascii="Symbol" w:hAnsi="Symbol" w:hint="default"/>
        <w:color w:val="006699"/>
      </w:rPr>
    </w:lvl>
    <w:lvl w:ilvl="1" w:tplc="05C00A84">
      <w:start w:val="1"/>
      <w:numFmt w:val="bullet"/>
      <w:lvlText w:val="o"/>
      <w:lvlJc w:val="left"/>
      <w:pPr>
        <w:tabs>
          <w:tab w:val="num" w:pos="1106"/>
        </w:tabs>
        <w:ind w:left="1106" w:hanging="199"/>
      </w:pPr>
      <w:rPr>
        <w:rFonts w:ascii="Courier New" w:hAnsi="Courier New" w:hint="default"/>
        <w:color w:val="006699"/>
      </w:rPr>
    </w:lvl>
    <w:lvl w:ilvl="2" w:tplc="BFFC9EE4">
      <w:start w:val="1"/>
      <w:numFmt w:val="bullet"/>
      <w:lvlText w:val=""/>
      <w:lvlJc w:val="left"/>
      <w:pPr>
        <w:tabs>
          <w:tab w:val="num" w:pos="1304"/>
        </w:tabs>
        <w:ind w:left="1304" w:hanging="198"/>
      </w:pPr>
      <w:rPr>
        <w:rFonts w:ascii="Symbol" w:hAnsi="Symbol" w:hint="default"/>
        <w:color w:val="006699"/>
      </w:rPr>
    </w:lvl>
    <w:lvl w:ilvl="3" w:tplc="0F661B1C">
      <w:start w:val="1"/>
      <w:numFmt w:val="bullet"/>
      <w:lvlText w:val=""/>
      <w:lvlJc w:val="left"/>
      <w:pPr>
        <w:tabs>
          <w:tab w:val="num" w:pos="1503"/>
        </w:tabs>
        <w:ind w:left="1503" w:hanging="199"/>
      </w:pPr>
      <w:rPr>
        <w:rFonts w:ascii="Symbol" w:hAnsi="Symbol" w:hint="default"/>
        <w:color w:val="006699"/>
      </w:rPr>
    </w:lvl>
    <w:lvl w:ilvl="4" w:tplc="65FE3266">
      <w:start w:val="1"/>
      <w:numFmt w:val="bullet"/>
      <w:lvlText w:val="o"/>
      <w:lvlJc w:val="left"/>
      <w:pPr>
        <w:ind w:left="4309" w:hanging="360"/>
      </w:pPr>
      <w:rPr>
        <w:rFonts w:ascii="Courier New" w:hAnsi="Courier New" w:hint="default"/>
      </w:rPr>
    </w:lvl>
    <w:lvl w:ilvl="5" w:tplc="E90E8662">
      <w:start w:val="1"/>
      <w:numFmt w:val="bullet"/>
      <w:lvlText w:val=""/>
      <w:lvlJc w:val="left"/>
      <w:pPr>
        <w:ind w:left="5029" w:hanging="360"/>
      </w:pPr>
      <w:rPr>
        <w:rFonts w:ascii="Wingdings" w:hAnsi="Wingdings" w:hint="default"/>
      </w:rPr>
    </w:lvl>
    <w:lvl w:ilvl="6" w:tplc="EC90F4C4">
      <w:start w:val="1"/>
      <w:numFmt w:val="bullet"/>
      <w:lvlText w:val=""/>
      <w:lvlJc w:val="left"/>
      <w:pPr>
        <w:ind w:left="5749" w:hanging="360"/>
      </w:pPr>
      <w:rPr>
        <w:rFonts w:ascii="Symbol" w:hAnsi="Symbol" w:hint="default"/>
      </w:rPr>
    </w:lvl>
    <w:lvl w:ilvl="7" w:tplc="9244C19C">
      <w:start w:val="1"/>
      <w:numFmt w:val="bullet"/>
      <w:lvlText w:val="o"/>
      <w:lvlJc w:val="left"/>
      <w:pPr>
        <w:ind w:left="6469" w:hanging="360"/>
      </w:pPr>
      <w:rPr>
        <w:rFonts w:ascii="Courier New" w:hAnsi="Courier New" w:cs="Courier New" w:hint="default"/>
      </w:rPr>
    </w:lvl>
    <w:lvl w:ilvl="8" w:tplc="F7CAB23C">
      <w:start w:val="1"/>
      <w:numFmt w:val="bullet"/>
      <w:lvlText w:val=""/>
      <w:lvlJc w:val="left"/>
      <w:pPr>
        <w:ind w:left="7189" w:hanging="360"/>
      </w:pPr>
      <w:rPr>
        <w:rFonts w:ascii="Wingdings" w:hAnsi="Wingdings" w:hint="default"/>
      </w:rPr>
    </w:lvl>
  </w:abstractNum>
  <w:abstractNum w:abstractNumId="19" w15:restartNumberingAfterBreak="0">
    <w:nsid w:val="50C42641"/>
    <w:multiLevelType w:val="hybridMultilevel"/>
    <w:tmpl w:val="89FC1044"/>
    <w:lvl w:ilvl="0" w:tplc="6B7CFA8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C51D3"/>
    <w:multiLevelType w:val="hybridMultilevel"/>
    <w:tmpl w:val="7F66F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6C3211C"/>
    <w:multiLevelType w:val="hybridMultilevel"/>
    <w:tmpl w:val="B4D8550A"/>
    <w:lvl w:ilvl="0" w:tplc="52F4CB4C">
      <w:start w:val="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74E6823"/>
    <w:multiLevelType w:val="hybridMultilevel"/>
    <w:tmpl w:val="E4088F9E"/>
    <w:lvl w:ilvl="0" w:tplc="0C0A0001">
      <w:start w:val="1"/>
      <w:numFmt w:val="bullet"/>
      <w:lvlText w:val=""/>
      <w:lvlJc w:val="left"/>
      <w:pPr>
        <w:ind w:left="6" w:hanging="360"/>
      </w:pPr>
      <w:rPr>
        <w:rFonts w:ascii="Symbol" w:hAnsi="Symbol" w:hint="default"/>
      </w:rPr>
    </w:lvl>
    <w:lvl w:ilvl="1" w:tplc="0C0A0003">
      <w:start w:val="1"/>
      <w:numFmt w:val="bullet"/>
      <w:lvlText w:val="o"/>
      <w:lvlJc w:val="left"/>
      <w:pPr>
        <w:ind w:left="726" w:hanging="360"/>
      </w:pPr>
      <w:rPr>
        <w:rFonts w:ascii="Courier New" w:hAnsi="Courier New" w:cs="Courier New" w:hint="default"/>
      </w:rPr>
    </w:lvl>
    <w:lvl w:ilvl="2" w:tplc="0C0A0003">
      <w:start w:val="1"/>
      <w:numFmt w:val="bullet"/>
      <w:lvlText w:val="o"/>
      <w:lvlJc w:val="left"/>
      <w:pPr>
        <w:ind w:left="1446" w:hanging="360"/>
      </w:pPr>
      <w:rPr>
        <w:rFonts w:ascii="Courier New" w:hAnsi="Courier New" w:cs="Courier New" w:hint="default"/>
      </w:rPr>
    </w:lvl>
    <w:lvl w:ilvl="3" w:tplc="0C0A0001">
      <w:start w:val="1"/>
      <w:numFmt w:val="bullet"/>
      <w:lvlText w:val=""/>
      <w:lvlJc w:val="left"/>
      <w:pPr>
        <w:ind w:left="2166" w:hanging="360"/>
      </w:pPr>
      <w:rPr>
        <w:rFonts w:ascii="Symbol" w:hAnsi="Symbol" w:hint="default"/>
      </w:rPr>
    </w:lvl>
    <w:lvl w:ilvl="4" w:tplc="0C0A0003">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23" w15:restartNumberingAfterBreak="0">
    <w:nsid w:val="71CD0FCB"/>
    <w:multiLevelType w:val="hybridMultilevel"/>
    <w:tmpl w:val="303E1F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4FC2B42"/>
    <w:multiLevelType w:val="multilevel"/>
    <w:tmpl w:val="D3C84112"/>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4."/>
      <w:lvlJc w:val="left"/>
      <w:pPr>
        <w:ind w:left="1783"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5B441D8"/>
    <w:multiLevelType w:val="hybridMultilevel"/>
    <w:tmpl w:val="9F167A58"/>
    <w:lvl w:ilvl="0" w:tplc="8EFE40A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85E7321"/>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D045F7B"/>
    <w:multiLevelType w:val="hybridMultilevel"/>
    <w:tmpl w:val="792CEB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1"/>
  </w:num>
  <w:num w:numId="3">
    <w:abstractNumId w:val="3"/>
  </w:num>
  <w:num w:numId="4">
    <w:abstractNumId w:val="6"/>
  </w:num>
  <w:num w:numId="5">
    <w:abstractNumId w:val="22"/>
  </w:num>
  <w:num w:numId="6">
    <w:abstractNumId w:val="27"/>
  </w:num>
  <w:num w:numId="7">
    <w:abstractNumId w:val="24"/>
  </w:num>
  <w:num w:numId="8">
    <w:abstractNumId w:val="11"/>
  </w:num>
  <w:num w:numId="9">
    <w:abstractNumId w:val="2"/>
  </w:num>
  <w:num w:numId="10">
    <w:abstractNumId w:val="12"/>
  </w:num>
  <w:num w:numId="11">
    <w:abstractNumId w:val="17"/>
  </w:num>
  <w:num w:numId="12">
    <w:abstractNumId w:val="8"/>
  </w:num>
  <w:num w:numId="13">
    <w:abstractNumId w:val="19"/>
  </w:num>
  <w:num w:numId="14">
    <w:abstractNumId w:val="21"/>
  </w:num>
  <w:num w:numId="15">
    <w:abstractNumId w:val="0"/>
  </w:num>
  <w:num w:numId="16">
    <w:abstractNumId w:val="20"/>
  </w:num>
  <w:num w:numId="17">
    <w:abstractNumId w:val="9"/>
  </w:num>
  <w:num w:numId="18">
    <w:abstractNumId w:val="4"/>
  </w:num>
  <w:num w:numId="19">
    <w:abstractNumId w:val="5"/>
  </w:num>
  <w:num w:numId="20">
    <w:abstractNumId w:val="14"/>
  </w:num>
  <w:num w:numId="21">
    <w:abstractNumId w:val="13"/>
  </w:num>
  <w:num w:numId="22">
    <w:abstractNumId w:val="15"/>
  </w:num>
  <w:num w:numId="23">
    <w:abstractNumId w:val="7"/>
  </w:num>
  <w:num w:numId="24">
    <w:abstractNumId w:val="25"/>
  </w:num>
  <w:num w:numId="25">
    <w:abstractNumId w:val="26"/>
  </w:num>
  <w:num w:numId="26">
    <w:abstractNumId w:val="23"/>
  </w:num>
  <w:num w:numId="27">
    <w:abstractNumId w:val="15"/>
  </w:num>
  <w:num w:numId="28">
    <w:abstractNumId w:val="10"/>
  </w:num>
  <w:num w:numId="29">
    <w:abstractNumId w:val="18"/>
  </w:num>
  <w:num w:numId="30">
    <w:abstractNumId w:val="1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330"/>
    <w:rsid w:val="000025CC"/>
    <w:rsid w:val="00003CE9"/>
    <w:rsid w:val="000048BF"/>
    <w:rsid w:val="00004A2B"/>
    <w:rsid w:val="00005DE5"/>
    <w:rsid w:val="0001074A"/>
    <w:rsid w:val="00010A8E"/>
    <w:rsid w:val="0001430E"/>
    <w:rsid w:val="00020195"/>
    <w:rsid w:val="00021FA5"/>
    <w:rsid w:val="000228C4"/>
    <w:rsid w:val="00023B30"/>
    <w:rsid w:val="00030422"/>
    <w:rsid w:val="000401E7"/>
    <w:rsid w:val="00040A3E"/>
    <w:rsid w:val="00044F97"/>
    <w:rsid w:val="00046B1E"/>
    <w:rsid w:val="00051D83"/>
    <w:rsid w:val="0005363A"/>
    <w:rsid w:val="00054D8C"/>
    <w:rsid w:val="00056A31"/>
    <w:rsid w:val="00056E7A"/>
    <w:rsid w:val="00062095"/>
    <w:rsid w:val="0006275F"/>
    <w:rsid w:val="00062A4D"/>
    <w:rsid w:val="00062D05"/>
    <w:rsid w:val="000638B7"/>
    <w:rsid w:val="00065FB2"/>
    <w:rsid w:val="000660DF"/>
    <w:rsid w:val="000718ED"/>
    <w:rsid w:val="00073CEA"/>
    <w:rsid w:val="00074F3B"/>
    <w:rsid w:val="00083A51"/>
    <w:rsid w:val="00084C37"/>
    <w:rsid w:val="0008515D"/>
    <w:rsid w:val="000863E1"/>
    <w:rsid w:val="0008695D"/>
    <w:rsid w:val="00087CF3"/>
    <w:rsid w:val="00091843"/>
    <w:rsid w:val="00092717"/>
    <w:rsid w:val="00092E21"/>
    <w:rsid w:val="00095053"/>
    <w:rsid w:val="0009611C"/>
    <w:rsid w:val="00097240"/>
    <w:rsid w:val="0009769B"/>
    <w:rsid w:val="000A0185"/>
    <w:rsid w:val="000A1A11"/>
    <w:rsid w:val="000A3F67"/>
    <w:rsid w:val="000A7747"/>
    <w:rsid w:val="000A7C8D"/>
    <w:rsid w:val="000B0035"/>
    <w:rsid w:val="000B0E8F"/>
    <w:rsid w:val="000B20FD"/>
    <w:rsid w:val="000B4309"/>
    <w:rsid w:val="000B551B"/>
    <w:rsid w:val="000B5CEF"/>
    <w:rsid w:val="000C21D3"/>
    <w:rsid w:val="000D535A"/>
    <w:rsid w:val="000E2550"/>
    <w:rsid w:val="000F3927"/>
    <w:rsid w:val="000F5241"/>
    <w:rsid w:val="000F5E3F"/>
    <w:rsid w:val="00103867"/>
    <w:rsid w:val="00104505"/>
    <w:rsid w:val="001063BF"/>
    <w:rsid w:val="00111661"/>
    <w:rsid w:val="00113040"/>
    <w:rsid w:val="00133AA2"/>
    <w:rsid w:val="001411D9"/>
    <w:rsid w:val="00141C5D"/>
    <w:rsid w:val="001436C7"/>
    <w:rsid w:val="00145DDB"/>
    <w:rsid w:val="00151169"/>
    <w:rsid w:val="00151548"/>
    <w:rsid w:val="00151696"/>
    <w:rsid w:val="0015565F"/>
    <w:rsid w:val="00155C1C"/>
    <w:rsid w:val="00157BA6"/>
    <w:rsid w:val="00163820"/>
    <w:rsid w:val="00164936"/>
    <w:rsid w:val="00171568"/>
    <w:rsid w:val="0017459E"/>
    <w:rsid w:val="00174DCB"/>
    <w:rsid w:val="0017588B"/>
    <w:rsid w:val="001774CB"/>
    <w:rsid w:val="0018142F"/>
    <w:rsid w:val="001821E3"/>
    <w:rsid w:val="00183873"/>
    <w:rsid w:val="00185BEF"/>
    <w:rsid w:val="001861B1"/>
    <w:rsid w:val="00187B63"/>
    <w:rsid w:val="00187C3F"/>
    <w:rsid w:val="00193ED5"/>
    <w:rsid w:val="00194FC0"/>
    <w:rsid w:val="00197B18"/>
    <w:rsid w:val="001A2E5B"/>
    <w:rsid w:val="001A4606"/>
    <w:rsid w:val="001B0704"/>
    <w:rsid w:val="001B15E3"/>
    <w:rsid w:val="001B2E7D"/>
    <w:rsid w:val="001C332D"/>
    <w:rsid w:val="001D104D"/>
    <w:rsid w:val="001D1D46"/>
    <w:rsid w:val="001E10C3"/>
    <w:rsid w:val="001E1169"/>
    <w:rsid w:val="001E2520"/>
    <w:rsid w:val="001E48E3"/>
    <w:rsid w:val="001E5555"/>
    <w:rsid w:val="001F26AA"/>
    <w:rsid w:val="001F38F2"/>
    <w:rsid w:val="001F4CF5"/>
    <w:rsid w:val="001F6E83"/>
    <w:rsid w:val="002031DD"/>
    <w:rsid w:val="00205DAF"/>
    <w:rsid w:val="00216143"/>
    <w:rsid w:val="00217ED8"/>
    <w:rsid w:val="00223C93"/>
    <w:rsid w:val="00226131"/>
    <w:rsid w:val="0022795A"/>
    <w:rsid w:val="00230046"/>
    <w:rsid w:val="002317AD"/>
    <w:rsid w:val="00234F12"/>
    <w:rsid w:val="00243305"/>
    <w:rsid w:val="00246BA5"/>
    <w:rsid w:val="00247CC1"/>
    <w:rsid w:val="00254B18"/>
    <w:rsid w:val="00263196"/>
    <w:rsid w:val="0026403A"/>
    <w:rsid w:val="00270BD3"/>
    <w:rsid w:val="00272F9B"/>
    <w:rsid w:val="00276A41"/>
    <w:rsid w:val="00277E8F"/>
    <w:rsid w:val="00280BC2"/>
    <w:rsid w:val="00281EA9"/>
    <w:rsid w:val="00294BDC"/>
    <w:rsid w:val="00296BEC"/>
    <w:rsid w:val="00297AA7"/>
    <w:rsid w:val="002A5585"/>
    <w:rsid w:val="002B023A"/>
    <w:rsid w:val="002B26C5"/>
    <w:rsid w:val="002B39CE"/>
    <w:rsid w:val="002C1613"/>
    <w:rsid w:val="002C2092"/>
    <w:rsid w:val="002C3B93"/>
    <w:rsid w:val="002C4F80"/>
    <w:rsid w:val="002C73D1"/>
    <w:rsid w:val="002D2A99"/>
    <w:rsid w:val="002E23D6"/>
    <w:rsid w:val="002E7404"/>
    <w:rsid w:val="002F0362"/>
    <w:rsid w:val="002F1C9A"/>
    <w:rsid w:val="002F1CDE"/>
    <w:rsid w:val="002F350C"/>
    <w:rsid w:val="002F5EBE"/>
    <w:rsid w:val="00301390"/>
    <w:rsid w:val="00303052"/>
    <w:rsid w:val="00303D87"/>
    <w:rsid w:val="00304794"/>
    <w:rsid w:val="00321D2C"/>
    <w:rsid w:val="00324971"/>
    <w:rsid w:val="00326375"/>
    <w:rsid w:val="00326B4F"/>
    <w:rsid w:val="003309DC"/>
    <w:rsid w:val="003322C6"/>
    <w:rsid w:val="00334DB2"/>
    <w:rsid w:val="00335687"/>
    <w:rsid w:val="00335D2B"/>
    <w:rsid w:val="00342325"/>
    <w:rsid w:val="003436CF"/>
    <w:rsid w:val="003450BC"/>
    <w:rsid w:val="00352D0D"/>
    <w:rsid w:val="00352F4B"/>
    <w:rsid w:val="0035541D"/>
    <w:rsid w:val="00361B67"/>
    <w:rsid w:val="00363ED1"/>
    <w:rsid w:val="00371234"/>
    <w:rsid w:val="003725BA"/>
    <w:rsid w:val="00377323"/>
    <w:rsid w:val="00381357"/>
    <w:rsid w:val="003859DC"/>
    <w:rsid w:val="00393799"/>
    <w:rsid w:val="00394CB8"/>
    <w:rsid w:val="003969D7"/>
    <w:rsid w:val="003A15CE"/>
    <w:rsid w:val="003A281E"/>
    <w:rsid w:val="003A2E08"/>
    <w:rsid w:val="003A4D8D"/>
    <w:rsid w:val="003B01A6"/>
    <w:rsid w:val="003B10B7"/>
    <w:rsid w:val="003B3A6E"/>
    <w:rsid w:val="003B617A"/>
    <w:rsid w:val="003B7943"/>
    <w:rsid w:val="003C0F2A"/>
    <w:rsid w:val="003C35BD"/>
    <w:rsid w:val="003C4435"/>
    <w:rsid w:val="003C514C"/>
    <w:rsid w:val="003C660E"/>
    <w:rsid w:val="003D14EF"/>
    <w:rsid w:val="003D4724"/>
    <w:rsid w:val="003D658C"/>
    <w:rsid w:val="003E0AAB"/>
    <w:rsid w:val="003E24BC"/>
    <w:rsid w:val="003E6266"/>
    <w:rsid w:val="003F0F17"/>
    <w:rsid w:val="003F139D"/>
    <w:rsid w:val="003F1FC3"/>
    <w:rsid w:val="003F4653"/>
    <w:rsid w:val="003F6F9F"/>
    <w:rsid w:val="003F7043"/>
    <w:rsid w:val="003F7556"/>
    <w:rsid w:val="00400D64"/>
    <w:rsid w:val="00403A3E"/>
    <w:rsid w:val="0040502B"/>
    <w:rsid w:val="00410853"/>
    <w:rsid w:val="00410EE9"/>
    <w:rsid w:val="00415E2C"/>
    <w:rsid w:val="00422AAE"/>
    <w:rsid w:val="00424069"/>
    <w:rsid w:val="00433365"/>
    <w:rsid w:val="00434BDD"/>
    <w:rsid w:val="004376E9"/>
    <w:rsid w:val="00444074"/>
    <w:rsid w:val="0045212F"/>
    <w:rsid w:val="00452549"/>
    <w:rsid w:val="00452DFD"/>
    <w:rsid w:val="0045341D"/>
    <w:rsid w:val="004565CE"/>
    <w:rsid w:val="00461D02"/>
    <w:rsid w:val="004655CC"/>
    <w:rsid w:val="00466D6A"/>
    <w:rsid w:val="004705CA"/>
    <w:rsid w:val="004719F6"/>
    <w:rsid w:val="00473334"/>
    <w:rsid w:val="0047416D"/>
    <w:rsid w:val="00474A1A"/>
    <w:rsid w:val="0047699E"/>
    <w:rsid w:val="00483018"/>
    <w:rsid w:val="004837C3"/>
    <w:rsid w:val="004864D7"/>
    <w:rsid w:val="004904CC"/>
    <w:rsid w:val="00490836"/>
    <w:rsid w:val="00491BA6"/>
    <w:rsid w:val="00494392"/>
    <w:rsid w:val="004A47C1"/>
    <w:rsid w:val="004A4D9A"/>
    <w:rsid w:val="004A7227"/>
    <w:rsid w:val="004B1942"/>
    <w:rsid w:val="004B19E7"/>
    <w:rsid w:val="004B2C26"/>
    <w:rsid w:val="004B3022"/>
    <w:rsid w:val="004B5CA4"/>
    <w:rsid w:val="004B7788"/>
    <w:rsid w:val="004C6533"/>
    <w:rsid w:val="004D368B"/>
    <w:rsid w:val="004D564A"/>
    <w:rsid w:val="004D688B"/>
    <w:rsid w:val="004D7939"/>
    <w:rsid w:val="004E2513"/>
    <w:rsid w:val="004E2E0F"/>
    <w:rsid w:val="004E54F6"/>
    <w:rsid w:val="004E6FBC"/>
    <w:rsid w:val="004F4FB4"/>
    <w:rsid w:val="0050503B"/>
    <w:rsid w:val="005064BA"/>
    <w:rsid w:val="00512032"/>
    <w:rsid w:val="00520310"/>
    <w:rsid w:val="00521FC8"/>
    <w:rsid w:val="0052284E"/>
    <w:rsid w:val="00524BC5"/>
    <w:rsid w:val="005268DC"/>
    <w:rsid w:val="005303C8"/>
    <w:rsid w:val="00533057"/>
    <w:rsid w:val="005343F0"/>
    <w:rsid w:val="00534B63"/>
    <w:rsid w:val="00537823"/>
    <w:rsid w:val="00540DAE"/>
    <w:rsid w:val="00546472"/>
    <w:rsid w:val="005467BC"/>
    <w:rsid w:val="005504EB"/>
    <w:rsid w:val="00550B01"/>
    <w:rsid w:val="00553A12"/>
    <w:rsid w:val="00557B54"/>
    <w:rsid w:val="00560FA0"/>
    <w:rsid w:val="00562053"/>
    <w:rsid w:val="00565363"/>
    <w:rsid w:val="00566A98"/>
    <w:rsid w:val="005703DB"/>
    <w:rsid w:val="00574586"/>
    <w:rsid w:val="00574822"/>
    <w:rsid w:val="00584D4F"/>
    <w:rsid w:val="0058702A"/>
    <w:rsid w:val="00590B10"/>
    <w:rsid w:val="00590B63"/>
    <w:rsid w:val="00590D02"/>
    <w:rsid w:val="005A0222"/>
    <w:rsid w:val="005A36A2"/>
    <w:rsid w:val="005A73C9"/>
    <w:rsid w:val="005B276A"/>
    <w:rsid w:val="005B3071"/>
    <w:rsid w:val="005B634E"/>
    <w:rsid w:val="005C0AF0"/>
    <w:rsid w:val="005C30A8"/>
    <w:rsid w:val="005C68B1"/>
    <w:rsid w:val="005D30E3"/>
    <w:rsid w:val="005D38C7"/>
    <w:rsid w:val="005D423F"/>
    <w:rsid w:val="005D42EE"/>
    <w:rsid w:val="005D55A2"/>
    <w:rsid w:val="005D57B6"/>
    <w:rsid w:val="005D6A68"/>
    <w:rsid w:val="005D6D5E"/>
    <w:rsid w:val="005E33FE"/>
    <w:rsid w:val="005F48AC"/>
    <w:rsid w:val="005F73E6"/>
    <w:rsid w:val="005F747C"/>
    <w:rsid w:val="00605AA3"/>
    <w:rsid w:val="0061018A"/>
    <w:rsid w:val="00615143"/>
    <w:rsid w:val="006208A4"/>
    <w:rsid w:val="006237FC"/>
    <w:rsid w:val="00625621"/>
    <w:rsid w:val="00625FB4"/>
    <w:rsid w:val="00637302"/>
    <w:rsid w:val="00637BD0"/>
    <w:rsid w:val="00642C2D"/>
    <w:rsid w:val="006435D2"/>
    <w:rsid w:val="00645076"/>
    <w:rsid w:val="00650AE5"/>
    <w:rsid w:val="006511C5"/>
    <w:rsid w:val="00652105"/>
    <w:rsid w:val="0065213A"/>
    <w:rsid w:val="00653118"/>
    <w:rsid w:val="0065529B"/>
    <w:rsid w:val="00656CA6"/>
    <w:rsid w:val="006600C5"/>
    <w:rsid w:val="00667769"/>
    <w:rsid w:val="00671B97"/>
    <w:rsid w:val="0067248F"/>
    <w:rsid w:val="00681878"/>
    <w:rsid w:val="00683B52"/>
    <w:rsid w:val="0068488C"/>
    <w:rsid w:val="00686000"/>
    <w:rsid w:val="00687686"/>
    <w:rsid w:val="006918CD"/>
    <w:rsid w:val="00691F49"/>
    <w:rsid w:val="006925D7"/>
    <w:rsid w:val="00692B1C"/>
    <w:rsid w:val="006A4569"/>
    <w:rsid w:val="006A5639"/>
    <w:rsid w:val="006A5FCE"/>
    <w:rsid w:val="006B0215"/>
    <w:rsid w:val="006B1650"/>
    <w:rsid w:val="006B6500"/>
    <w:rsid w:val="006B75AA"/>
    <w:rsid w:val="006D0443"/>
    <w:rsid w:val="006D05E7"/>
    <w:rsid w:val="006D23BC"/>
    <w:rsid w:val="006D2496"/>
    <w:rsid w:val="006D2971"/>
    <w:rsid w:val="006D2A36"/>
    <w:rsid w:val="006D4143"/>
    <w:rsid w:val="006E0935"/>
    <w:rsid w:val="006E182D"/>
    <w:rsid w:val="006E3C1F"/>
    <w:rsid w:val="006E3D4E"/>
    <w:rsid w:val="006E771E"/>
    <w:rsid w:val="006F0C79"/>
    <w:rsid w:val="006F0F8F"/>
    <w:rsid w:val="006F1C48"/>
    <w:rsid w:val="006F3C90"/>
    <w:rsid w:val="006F43D0"/>
    <w:rsid w:val="006F5975"/>
    <w:rsid w:val="006F7976"/>
    <w:rsid w:val="00701B9F"/>
    <w:rsid w:val="007032C3"/>
    <w:rsid w:val="00703BC4"/>
    <w:rsid w:val="00703ED7"/>
    <w:rsid w:val="00703EE6"/>
    <w:rsid w:val="00705C72"/>
    <w:rsid w:val="007108CA"/>
    <w:rsid w:val="00721CB3"/>
    <w:rsid w:val="00725067"/>
    <w:rsid w:val="00734AB1"/>
    <w:rsid w:val="007357F1"/>
    <w:rsid w:val="00737B39"/>
    <w:rsid w:val="00740994"/>
    <w:rsid w:val="00744984"/>
    <w:rsid w:val="007450AD"/>
    <w:rsid w:val="00746367"/>
    <w:rsid w:val="00750FC4"/>
    <w:rsid w:val="007547EA"/>
    <w:rsid w:val="0075505B"/>
    <w:rsid w:val="00755471"/>
    <w:rsid w:val="007556DA"/>
    <w:rsid w:val="00757B36"/>
    <w:rsid w:val="00757D20"/>
    <w:rsid w:val="00761267"/>
    <w:rsid w:val="007620DB"/>
    <w:rsid w:val="007634E0"/>
    <w:rsid w:val="0077090D"/>
    <w:rsid w:val="007766C9"/>
    <w:rsid w:val="007766FA"/>
    <w:rsid w:val="0078104F"/>
    <w:rsid w:val="00781B0F"/>
    <w:rsid w:val="00784426"/>
    <w:rsid w:val="007845E7"/>
    <w:rsid w:val="00790B49"/>
    <w:rsid w:val="007940C3"/>
    <w:rsid w:val="007A05D9"/>
    <w:rsid w:val="007A486A"/>
    <w:rsid w:val="007A4E70"/>
    <w:rsid w:val="007A659F"/>
    <w:rsid w:val="007A692D"/>
    <w:rsid w:val="007A7E5C"/>
    <w:rsid w:val="007B139B"/>
    <w:rsid w:val="007B13FD"/>
    <w:rsid w:val="007B2A3B"/>
    <w:rsid w:val="007B2C3F"/>
    <w:rsid w:val="007B3BD3"/>
    <w:rsid w:val="007B449F"/>
    <w:rsid w:val="007B540F"/>
    <w:rsid w:val="007B6D5A"/>
    <w:rsid w:val="007B726E"/>
    <w:rsid w:val="007B7791"/>
    <w:rsid w:val="007C295B"/>
    <w:rsid w:val="007C6B9B"/>
    <w:rsid w:val="007C7B3E"/>
    <w:rsid w:val="007D04CA"/>
    <w:rsid w:val="007D1887"/>
    <w:rsid w:val="007D6C6E"/>
    <w:rsid w:val="007E0AC2"/>
    <w:rsid w:val="007F2663"/>
    <w:rsid w:val="007F3B66"/>
    <w:rsid w:val="007F5401"/>
    <w:rsid w:val="008047C0"/>
    <w:rsid w:val="00807778"/>
    <w:rsid w:val="00812D38"/>
    <w:rsid w:val="00814927"/>
    <w:rsid w:val="00820213"/>
    <w:rsid w:val="00821DA2"/>
    <w:rsid w:val="008226ED"/>
    <w:rsid w:val="0082278C"/>
    <w:rsid w:val="0082699F"/>
    <w:rsid w:val="00827AE7"/>
    <w:rsid w:val="00833932"/>
    <w:rsid w:val="00840CF4"/>
    <w:rsid w:val="00843040"/>
    <w:rsid w:val="00845B4F"/>
    <w:rsid w:val="00851895"/>
    <w:rsid w:val="00852317"/>
    <w:rsid w:val="00854B63"/>
    <w:rsid w:val="0085708C"/>
    <w:rsid w:val="0086303D"/>
    <w:rsid w:val="00864689"/>
    <w:rsid w:val="00870E36"/>
    <w:rsid w:val="00872F51"/>
    <w:rsid w:val="008743E1"/>
    <w:rsid w:val="008746D6"/>
    <w:rsid w:val="00874E88"/>
    <w:rsid w:val="00874F8B"/>
    <w:rsid w:val="0088331A"/>
    <w:rsid w:val="00883711"/>
    <w:rsid w:val="00883A45"/>
    <w:rsid w:val="008865ED"/>
    <w:rsid w:val="0089039B"/>
    <w:rsid w:val="00892962"/>
    <w:rsid w:val="008951DE"/>
    <w:rsid w:val="00895F93"/>
    <w:rsid w:val="008A299B"/>
    <w:rsid w:val="008A3425"/>
    <w:rsid w:val="008A59C3"/>
    <w:rsid w:val="008B479F"/>
    <w:rsid w:val="008B54DB"/>
    <w:rsid w:val="008B666F"/>
    <w:rsid w:val="008C2628"/>
    <w:rsid w:val="008C6343"/>
    <w:rsid w:val="008D2F36"/>
    <w:rsid w:val="008D43D5"/>
    <w:rsid w:val="008E26DA"/>
    <w:rsid w:val="008E677A"/>
    <w:rsid w:val="008E6AAA"/>
    <w:rsid w:val="008E6F80"/>
    <w:rsid w:val="008F3198"/>
    <w:rsid w:val="008F57B1"/>
    <w:rsid w:val="00907482"/>
    <w:rsid w:val="00910F93"/>
    <w:rsid w:val="0091126F"/>
    <w:rsid w:val="00914190"/>
    <w:rsid w:val="00917546"/>
    <w:rsid w:val="00920BB4"/>
    <w:rsid w:val="0092239C"/>
    <w:rsid w:val="009254BF"/>
    <w:rsid w:val="009305D1"/>
    <w:rsid w:val="00930DDD"/>
    <w:rsid w:val="009355DF"/>
    <w:rsid w:val="00935D0F"/>
    <w:rsid w:val="00941DA2"/>
    <w:rsid w:val="00942304"/>
    <w:rsid w:val="00943BFB"/>
    <w:rsid w:val="0094601A"/>
    <w:rsid w:val="009460DB"/>
    <w:rsid w:val="00951465"/>
    <w:rsid w:val="009532A4"/>
    <w:rsid w:val="00956FC1"/>
    <w:rsid w:val="00957292"/>
    <w:rsid w:val="00960B90"/>
    <w:rsid w:val="009622D3"/>
    <w:rsid w:val="0096407A"/>
    <w:rsid w:val="0096657D"/>
    <w:rsid w:val="00966BD7"/>
    <w:rsid w:val="00975D25"/>
    <w:rsid w:val="00980C7D"/>
    <w:rsid w:val="00983FC1"/>
    <w:rsid w:val="009865F0"/>
    <w:rsid w:val="009873CE"/>
    <w:rsid w:val="00990D9B"/>
    <w:rsid w:val="00991E13"/>
    <w:rsid w:val="00996E3F"/>
    <w:rsid w:val="00997946"/>
    <w:rsid w:val="00997DD4"/>
    <w:rsid w:val="009A0A76"/>
    <w:rsid w:val="009A2776"/>
    <w:rsid w:val="009A2EE6"/>
    <w:rsid w:val="009A4771"/>
    <w:rsid w:val="009B08C7"/>
    <w:rsid w:val="009B5611"/>
    <w:rsid w:val="009B7997"/>
    <w:rsid w:val="009C2594"/>
    <w:rsid w:val="009C69A0"/>
    <w:rsid w:val="009C72A5"/>
    <w:rsid w:val="009D2F5C"/>
    <w:rsid w:val="009D34EA"/>
    <w:rsid w:val="009D50EA"/>
    <w:rsid w:val="009E3A34"/>
    <w:rsid w:val="009E4AF8"/>
    <w:rsid w:val="009F1DE6"/>
    <w:rsid w:val="009F2D71"/>
    <w:rsid w:val="009F4CCA"/>
    <w:rsid w:val="009F5691"/>
    <w:rsid w:val="009F7DB6"/>
    <w:rsid w:val="009F7F2D"/>
    <w:rsid w:val="00A053BC"/>
    <w:rsid w:val="00A06F15"/>
    <w:rsid w:val="00A10509"/>
    <w:rsid w:val="00A1234D"/>
    <w:rsid w:val="00A126D1"/>
    <w:rsid w:val="00A130AB"/>
    <w:rsid w:val="00A13775"/>
    <w:rsid w:val="00A14C66"/>
    <w:rsid w:val="00A16CA0"/>
    <w:rsid w:val="00A20BF0"/>
    <w:rsid w:val="00A20E99"/>
    <w:rsid w:val="00A23149"/>
    <w:rsid w:val="00A260C3"/>
    <w:rsid w:val="00A358CE"/>
    <w:rsid w:val="00A37101"/>
    <w:rsid w:val="00A406B0"/>
    <w:rsid w:val="00A44D6F"/>
    <w:rsid w:val="00A45499"/>
    <w:rsid w:val="00A477CF"/>
    <w:rsid w:val="00A4790B"/>
    <w:rsid w:val="00A47CDF"/>
    <w:rsid w:val="00A552BC"/>
    <w:rsid w:val="00A577F9"/>
    <w:rsid w:val="00A61A4C"/>
    <w:rsid w:val="00A63843"/>
    <w:rsid w:val="00A65BEE"/>
    <w:rsid w:val="00A6612E"/>
    <w:rsid w:val="00A67682"/>
    <w:rsid w:val="00A6777A"/>
    <w:rsid w:val="00A67B37"/>
    <w:rsid w:val="00A70B9E"/>
    <w:rsid w:val="00A75B91"/>
    <w:rsid w:val="00A86457"/>
    <w:rsid w:val="00A8665E"/>
    <w:rsid w:val="00A86A02"/>
    <w:rsid w:val="00A86FAE"/>
    <w:rsid w:val="00AA313F"/>
    <w:rsid w:val="00AA704B"/>
    <w:rsid w:val="00AB0126"/>
    <w:rsid w:val="00AB0729"/>
    <w:rsid w:val="00AB0D16"/>
    <w:rsid w:val="00AB0F68"/>
    <w:rsid w:val="00AB3795"/>
    <w:rsid w:val="00AB4B56"/>
    <w:rsid w:val="00AB4D62"/>
    <w:rsid w:val="00AB77DD"/>
    <w:rsid w:val="00AC1DF2"/>
    <w:rsid w:val="00AD4155"/>
    <w:rsid w:val="00AD4330"/>
    <w:rsid w:val="00AD6BAD"/>
    <w:rsid w:val="00AD6E94"/>
    <w:rsid w:val="00AE078B"/>
    <w:rsid w:val="00AE63E3"/>
    <w:rsid w:val="00AF23AB"/>
    <w:rsid w:val="00AF497A"/>
    <w:rsid w:val="00AF50BE"/>
    <w:rsid w:val="00B02EAD"/>
    <w:rsid w:val="00B031BB"/>
    <w:rsid w:val="00B03F6B"/>
    <w:rsid w:val="00B12F45"/>
    <w:rsid w:val="00B15A89"/>
    <w:rsid w:val="00B25672"/>
    <w:rsid w:val="00B27025"/>
    <w:rsid w:val="00B3321C"/>
    <w:rsid w:val="00B336DB"/>
    <w:rsid w:val="00B3574E"/>
    <w:rsid w:val="00B3695C"/>
    <w:rsid w:val="00B37C0E"/>
    <w:rsid w:val="00B47444"/>
    <w:rsid w:val="00B47F87"/>
    <w:rsid w:val="00B54697"/>
    <w:rsid w:val="00B55821"/>
    <w:rsid w:val="00B611CF"/>
    <w:rsid w:val="00B630D8"/>
    <w:rsid w:val="00B64605"/>
    <w:rsid w:val="00B66B11"/>
    <w:rsid w:val="00B7079A"/>
    <w:rsid w:val="00B719A0"/>
    <w:rsid w:val="00B77BA2"/>
    <w:rsid w:val="00B828E5"/>
    <w:rsid w:val="00B90803"/>
    <w:rsid w:val="00BA6A78"/>
    <w:rsid w:val="00BB0AFE"/>
    <w:rsid w:val="00BB4408"/>
    <w:rsid w:val="00BB472B"/>
    <w:rsid w:val="00BB5E90"/>
    <w:rsid w:val="00BB66BF"/>
    <w:rsid w:val="00BB7A0F"/>
    <w:rsid w:val="00BC0EBC"/>
    <w:rsid w:val="00BC20BE"/>
    <w:rsid w:val="00BC54E3"/>
    <w:rsid w:val="00BD08F0"/>
    <w:rsid w:val="00BD0EB2"/>
    <w:rsid w:val="00BD33E8"/>
    <w:rsid w:val="00BD3E5A"/>
    <w:rsid w:val="00BD4747"/>
    <w:rsid w:val="00BD584B"/>
    <w:rsid w:val="00BD5EC5"/>
    <w:rsid w:val="00BD688A"/>
    <w:rsid w:val="00BE1604"/>
    <w:rsid w:val="00BE3B1F"/>
    <w:rsid w:val="00BE6AD5"/>
    <w:rsid w:val="00BE749D"/>
    <w:rsid w:val="00C0371E"/>
    <w:rsid w:val="00C04533"/>
    <w:rsid w:val="00C056CB"/>
    <w:rsid w:val="00C06613"/>
    <w:rsid w:val="00C1049C"/>
    <w:rsid w:val="00C128E3"/>
    <w:rsid w:val="00C17B17"/>
    <w:rsid w:val="00C2264E"/>
    <w:rsid w:val="00C2282E"/>
    <w:rsid w:val="00C241BC"/>
    <w:rsid w:val="00C26513"/>
    <w:rsid w:val="00C26FE1"/>
    <w:rsid w:val="00C300DD"/>
    <w:rsid w:val="00C300EA"/>
    <w:rsid w:val="00C317FE"/>
    <w:rsid w:val="00C31CD2"/>
    <w:rsid w:val="00C34DAF"/>
    <w:rsid w:val="00C36A84"/>
    <w:rsid w:val="00C411C0"/>
    <w:rsid w:val="00C432BA"/>
    <w:rsid w:val="00C454A8"/>
    <w:rsid w:val="00C46A6F"/>
    <w:rsid w:val="00C46F25"/>
    <w:rsid w:val="00C50A9A"/>
    <w:rsid w:val="00C525E2"/>
    <w:rsid w:val="00C53F65"/>
    <w:rsid w:val="00C540AB"/>
    <w:rsid w:val="00C541FB"/>
    <w:rsid w:val="00C566CA"/>
    <w:rsid w:val="00C568F6"/>
    <w:rsid w:val="00C56AB9"/>
    <w:rsid w:val="00C578A6"/>
    <w:rsid w:val="00C63204"/>
    <w:rsid w:val="00C66E3A"/>
    <w:rsid w:val="00C67873"/>
    <w:rsid w:val="00C74346"/>
    <w:rsid w:val="00C75678"/>
    <w:rsid w:val="00C77793"/>
    <w:rsid w:val="00C80D91"/>
    <w:rsid w:val="00C82A14"/>
    <w:rsid w:val="00C8542F"/>
    <w:rsid w:val="00C86EF2"/>
    <w:rsid w:val="00C91544"/>
    <w:rsid w:val="00C93029"/>
    <w:rsid w:val="00C9397B"/>
    <w:rsid w:val="00C94E72"/>
    <w:rsid w:val="00CA218D"/>
    <w:rsid w:val="00CA5BAE"/>
    <w:rsid w:val="00CB2894"/>
    <w:rsid w:val="00CB4928"/>
    <w:rsid w:val="00CB5D5B"/>
    <w:rsid w:val="00CB5D6A"/>
    <w:rsid w:val="00CB6C18"/>
    <w:rsid w:val="00CB76BC"/>
    <w:rsid w:val="00CB79AC"/>
    <w:rsid w:val="00CC469E"/>
    <w:rsid w:val="00CC5866"/>
    <w:rsid w:val="00CC730F"/>
    <w:rsid w:val="00CC7B4C"/>
    <w:rsid w:val="00CD40BF"/>
    <w:rsid w:val="00CD44A7"/>
    <w:rsid w:val="00CD5FAC"/>
    <w:rsid w:val="00CE0B27"/>
    <w:rsid w:val="00CE1ACF"/>
    <w:rsid w:val="00CE3DE2"/>
    <w:rsid w:val="00CE4BB2"/>
    <w:rsid w:val="00CE6D10"/>
    <w:rsid w:val="00CF1F36"/>
    <w:rsid w:val="00CF2E69"/>
    <w:rsid w:val="00CF323B"/>
    <w:rsid w:val="00CF6116"/>
    <w:rsid w:val="00D00BC7"/>
    <w:rsid w:val="00D075AF"/>
    <w:rsid w:val="00D07C08"/>
    <w:rsid w:val="00D10090"/>
    <w:rsid w:val="00D10666"/>
    <w:rsid w:val="00D1282B"/>
    <w:rsid w:val="00D13AC4"/>
    <w:rsid w:val="00D1638A"/>
    <w:rsid w:val="00D23721"/>
    <w:rsid w:val="00D23B69"/>
    <w:rsid w:val="00D23F3F"/>
    <w:rsid w:val="00D24D54"/>
    <w:rsid w:val="00D25683"/>
    <w:rsid w:val="00D30B45"/>
    <w:rsid w:val="00D313BC"/>
    <w:rsid w:val="00D322DD"/>
    <w:rsid w:val="00D33D10"/>
    <w:rsid w:val="00D35E74"/>
    <w:rsid w:val="00D360F5"/>
    <w:rsid w:val="00D438F9"/>
    <w:rsid w:val="00D4612D"/>
    <w:rsid w:val="00D50091"/>
    <w:rsid w:val="00D545F2"/>
    <w:rsid w:val="00D608F2"/>
    <w:rsid w:val="00D613D2"/>
    <w:rsid w:val="00D62BB3"/>
    <w:rsid w:val="00D63534"/>
    <w:rsid w:val="00D64484"/>
    <w:rsid w:val="00D70733"/>
    <w:rsid w:val="00D70FCF"/>
    <w:rsid w:val="00D71DD0"/>
    <w:rsid w:val="00D72CD5"/>
    <w:rsid w:val="00D75181"/>
    <w:rsid w:val="00D8158D"/>
    <w:rsid w:val="00D8615E"/>
    <w:rsid w:val="00D87511"/>
    <w:rsid w:val="00D9529A"/>
    <w:rsid w:val="00DA34AD"/>
    <w:rsid w:val="00DA4364"/>
    <w:rsid w:val="00DA58E0"/>
    <w:rsid w:val="00DA7027"/>
    <w:rsid w:val="00DA7A67"/>
    <w:rsid w:val="00DB1C3B"/>
    <w:rsid w:val="00DB2BEF"/>
    <w:rsid w:val="00DC10F2"/>
    <w:rsid w:val="00DD0130"/>
    <w:rsid w:val="00DD199C"/>
    <w:rsid w:val="00DD4994"/>
    <w:rsid w:val="00DD52DA"/>
    <w:rsid w:val="00DE07AD"/>
    <w:rsid w:val="00DE3DD0"/>
    <w:rsid w:val="00DE6D03"/>
    <w:rsid w:val="00DF0F8F"/>
    <w:rsid w:val="00DF3184"/>
    <w:rsid w:val="00DF4AC8"/>
    <w:rsid w:val="00DF699A"/>
    <w:rsid w:val="00DF789A"/>
    <w:rsid w:val="00DF7B18"/>
    <w:rsid w:val="00E0314C"/>
    <w:rsid w:val="00E03F03"/>
    <w:rsid w:val="00E0425E"/>
    <w:rsid w:val="00E0653E"/>
    <w:rsid w:val="00E07AB3"/>
    <w:rsid w:val="00E10337"/>
    <w:rsid w:val="00E127A3"/>
    <w:rsid w:val="00E12CFF"/>
    <w:rsid w:val="00E13A8D"/>
    <w:rsid w:val="00E20B2F"/>
    <w:rsid w:val="00E213A5"/>
    <w:rsid w:val="00E2335D"/>
    <w:rsid w:val="00E2520B"/>
    <w:rsid w:val="00E314D0"/>
    <w:rsid w:val="00E330AE"/>
    <w:rsid w:val="00E35505"/>
    <w:rsid w:val="00E36B55"/>
    <w:rsid w:val="00E37762"/>
    <w:rsid w:val="00E41A05"/>
    <w:rsid w:val="00E42054"/>
    <w:rsid w:val="00E422A7"/>
    <w:rsid w:val="00E42969"/>
    <w:rsid w:val="00E44425"/>
    <w:rsid w:val="00E44E3D"/>
    <w:rsid w:val="00E52ED1"/>
    <w:rsid w:val="00E569C1"/>
    <w:rsid w:val="00E5764B"/>
    <w:rsid w:val="00E60887"/>
    <w:rsid w:val="00E620E3"/>
    <w:rsid w:val="00E66B1B"/>
    <w:rsid w:val="00E673ED"/>
    <w:rsid w:val="00E73BD0"/>
    <w:rsid w:val="00E73D1F"/>
    <w:rsid w:val="00E75AA1"/>
    <w:rsid w:val="00E75C75"/>
    <w:rsid w:val="00E77186"/>
    <w:rsid w:val="00E82C5E"/>
    <w:rsid w:val="00E82EB1"/>
    <w:rsid w:val="00E84267"/>
    <w:rsid w:val="00E86C24"/>
    <w:rsid w:val="00E875E3"/>
    <w:rsid w:val="00E87766"/>
    <w:rsid w:val="00E9369B"/>
    <w:rsid w:val="00E96835"/>
    <w:rsid w:val="00EA1ED0"/>
    <w:rsid w:val="00EA2AC6"/>
    <w:rsid w:val="00EA3ED9"/>
    <w:rsid w:val="00EB57BC"/>
    <w:rsid w:val="00EC1FF5"/>
    <w:rsid w:val="00EC399D"/>
    <w:rsid w:val="00EC6778"/>
    <w:rsid w:val="00EE074A"/>
    <w:rsid w:val="00EE253E"/>
    <w:rsid w:val="00EE3AB7"/>
    <w:rsid w:val="00EE6574"/>
    <w:rsid w:val="00EE79EE"/>
    <w:rsid w:val="00EE7E54"/>
    <w:rsid w:val="00EF5E15"/>
    <w:rsid w:val="00EF7927"/>
    <w:rsid w:val="00F0476B"/>
    <w:rsid w:val="00F04B56"/>
    <w:rsid w:val="00F1245B"/>
    <w:rsid w:val="00F1382E"/>
    <w:rsid w:val="00F14A48"/>
    <w:rsid w:val="00F1685E"/>
    <w:rsid w:val="00F20501"/>
    <w:rsid w:val="00F20FD3"/>
    <w:rsid w:val="00F225C6"/>
    <w:rsid w:val="00F24E99"/>
    <w:rsid w:val="00F31EA7"/>
    <w:rsid w:val="00F32364"/>
    <w:rsid w:val="00F32662"/>
    <w:rsid w:val="00F335BD"/>
    <w:rsid w:val="00F3542E"/>
    <w:rsid w:val="00F37291"/>
    <w:rsid w:val="00F372F1"/>
    <w:rsid w:val="00F41201"/>
    <w:rsid w:val="00F42EEC"/>
    <w:rsid w:val="00F442AC"/>
    <w:rsid w:val="00F45C9E"/>
    <w:rsid w:val="00F45D52"/>
    <w:rsid w:val="00F50694"/>
    <w:rsid w:val="00F50CEF"/>
    <w:rsid w:val="00F56388"/>
    <w:rsid w:val="00F61232"/>
    <w:rsid w:val="00F61ADC"/>
    <w:rsid w:val="00F72873"/>
    <w:rsid w:val="00F74D24"/>
    <w:rsid w:val="00F7605E"/>
    <w:rsid w:val="00F835F6"/>
    <w:rsid w:val="00F847C2"/>
    <w:rsid w:val="00F8671F"/>
    <w:rsid w:val="00F92069"/>
    <w:rsid w:val="00F92B77"/>
    <w:rsid w:val="00F930B0"/>
    <w:rsid w:val="00F9349B"/>
    <w:rsid w:val="00FA4904"/>
    <w:rsid w:val="00FA7439"/>
    <w:rsid w:val="00FB1D08"/>
    <w:rsid w:val="00FB33CA"/>
    <w:rsid w:val="00FB4F67"/>
    <w:rsid w:val="00FB5445"/>
    <w:rsid w:val="00FB5894"/>
    <w:rsid w:val="00FC048B"/>
    <w:rsid w:val="00FC172B"/>
    <w:rsid w:val="00FC1DF3"/>
    <w:rsid w:val="00FC2382"/>
    <w:rsid w:val="00FC2865"/>
    <w:rsid w:val="00FC380D"/>
    <w:rsid w:val="00FD0D8E"/>
    <w:rsid w:val="00FD7ED5"/>
    <w:rsid w:val="00FE4626"/>
    <w:rsid w:val="00FF1FE4"/>
    <w:rsid w:val="00FF33A0"/>
    <w:rsid w:val="00FF409B"/>
    <w:rsid w:val="00FF5114"/>
    <w:rsid w:val="00FF6330"/>
    <w:rsid w:val="00FF723D"/>
    <w:rsid w:val="08135B8E"/>
    <w:rsid w:val="0BE65FE1"/>
    <w:rsid w:val="21EC65B2"/>
    <w:rsid w:val="25CBE8E1"/>
    <w:rsid w:val="30A4710D"/>
    <w:rsid w:val="4021E06A"/>
    <w:rsid w:val="41A11E1A"/>
    <w:rsid w:val="45ECE74D"/>
    <w:rsid w:val="4A1CAD40"/>
    <w:rsid w:val="4AEFF5D7"/>
    <w:rsid w:val="50A9D60D"/>
    <w:rsid w:val="554A263F"/>
    <w:rsid w:val="56C37FA1"/>
    <w:rsid w:val="60C13ABF"/>
    <w:rsid w:val="6A4F39D6"/>
    <w:rsid w:val="716B0B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153A"/>
  <w15:chartTrackingRefBased/>
  <w15:docId w15:val="{AD0AD838-A352-4083-BBBC-7B563632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58C"/>
    <w:pPr>
      <w:spacing w:before="240"/>
      <w:jc w:val="both"/>
    </w:pPr>
    <w:rPr>
      <w:rFonts w:ascii="Arial" w:hAnsi="Arial" w:cs="Arial"/>
      <w:lang w:val="es-ES"/>
    </w:rPr>
  </w:style>
  <w:style w:type="paragraph" w:styleId="Heading1">
    <w:name w:val="heading 1"/>
    <w:basedOn w:val="ListParagraph"/>
    <w:next w:val="Normal"/>
    <w:uiPriority w:val="9"/>
    <w:qFormat/>
    <w:rsid w:val="003D658C"/>
    <w:pPr>
      <w:numPr>
        <w:numId w:val="22"/>
      </w:numPr>
      <w:spacing w:before="360"/>
      <w:outlineLvl w:val="0"/>
    </w:pPr>
  </w:style>
  <w:style w:type="paragraph" w:styleId="Heading2">
    <w:name w:val="heading 2"/>
    <w:basedOn w:val="Normal"/>
    <w:next w:val="Normal"/>
    <w:link w:val="Heading2Char"/>
    <w:uiPriority w:val="9"/>
    <w:unhideWhenUsed/>
    <w:qFormat/>
    <w:rsid w:val="006600C5"/>
    <w:pPr>
      <w:keepNext/>
      <w:keepLines/>
      <w:numPr>
        <w:ilvl w:val="1"/>
        <w:numId w:val="4"/>
      </w:numPr>
      <w:spacing w:before="40" w:after="0"/>
      <w:ind w:left="792"/>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600C5"/>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600C5"/>
    <w:pPr>
      <w:keepNext/>
      <w:keepLines/>
      <w:numPr>
        <w:ilvl w:val="3"/>
        <w:numId w:val="4"/>
      </w:numPr>
      <w:spacing w:before="40" w:after="0"/>
      <w:ind w:left="1134" w:hanging="373"/>
      <w:outlineLvl w:val="3"/>
    </w:pPr>
    <w:rPr>
      <w:rFonts w:asciiTheme="majorHAnsi" w:eastAsiaTheme="majorEastAsia" w:hAnsiTheme="majorHAnsi" w:cstheme="majorBidi"/>
      <w:i/>
      <w:iCs/>
      <w:color w:val="1F4E79" w:themeColor="accent1" w:themeShade="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2A3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B2A3B"/>
  </w:style>
  <w:style w:type="paragraph" w:styleId="Footer">
    <w:name w:val="footer"/>
    <w:basedOn w:val="Normal"/>
    <w:link w:val="FooterChar"/>
    <w:uiPriority w:val="99"/>
    <w:unhideWhenUsed/>
    <w:rsid w:val="007B2A3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B2A3B"/>
  </w:style>
  <w:style w:type="character" w:styleId="CommentReference">
    <w:name w:val="annotation reference"/>
    <w:basedOn w:val="DefaultParagraphFont"/>
    <w:semiHidden/>
    <w:unhideWhenUsed/>
    <w:rsid w:val="00F1685E"/>
    <w:rPr>
      <w:sz w:val="16"/>
      <w:szCs w:val="16"/>
    </w:rPr>
  </w:style>
  <w:style w:type="paragraph" w:styleId="CommentText">
    <w:name w:val="annotation text"/>
    <w:basedOn w:val="Normal"/>
    <w:link w:val="CommentTextChar"/>
    <w:unhideWhenUsed/>
    <w:rsid w:val="00F1685E"/>
    <w:pPr>
      <w:spacing w:line="240" w:lineRule="auto"/>
    </w:pPr>
    <w:rPr>
      <w:sz w:val="20"/>
      <w:szCs w:val="20"/>
    </w:rPr>
  </w:style>
  <w:style w:type="character" w:customStyle="1" w:styleId="CommentTextChar">
    <w:name w:val="Comment Text Char"/>
    <w:basedOn w:val="DefaultParagraphFont"/>
    <w:link w:val="CommentText"/>
    <w:rsid w:val="00F1685E"/>
    <w:rPr>
      <w:sz w:val="20"/>
      <w:szCs w:val="20"/>
    </w:rPr>
  </w:style>
  <w:style w:type="paragraph" w:styleId="CommentSubject">
    <w:name w:val="annotation subject"/>
    <w:basedOn w:val="CommentText"/>
    <w:next w:val="CommentText"/>
    <w:link w:val="CommentSubjectChar"/>
    <w:uiPriority w:val="99"/>
    <w:semiHidden/>
    <w:unhideWhenUsed/>
    <w:rsid w:val="00F1685E"/>
    <w:rPr>
      <w:b/>
      <w:bCs/>
    </w:rPr>
  </w:style>
  <w:style w:type="character" w:customStyle="1" w:styleId="CommentSubjectChar">
    <w:name w:val="Comment Subject Char"/>
    <w:basedOn w:val="CommentTextChar"/>
    <w:link w:val="CommentSubject"/>
    <w:uiPriority w:val="99"/>
    <w:semiHidden/>
    <w:rsid w:val="00F1685E"/>
    <w:rPr>
      <w:b/>
      <w:bCs/>
      <w:sz w:val="20"/>
      <w:szCs w:val="20"/>
    </w:rPr>
  </w:style>
  <w:style w:type="paragraph" w:styleId="BalloonText">
    <w:name w:val="Balloon Text"/>
    <w:basedOn w:val="Normal"/>
    <w:link w:val="BalloonTextChar"/>
    <w:uiPriority w:val="99"/>
    <w:semiHidden/>
    <w:unhideWhenUsed/>
    <w:rsid w:val="00F16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85E"/>
    <w:rPr>
      <w:rFonts w:ascii="Segoe UI" w:hAnsi="Segoe UI" w:cs="Segoe UI"/>
      <w:sz w:val="18"/>
      <w:szCs w:val="18"/>
    </w:rPr>
  </w:style>
  <w:style w:type="paragraph" w:styleId="ListParagraph">
    <w:name w:val="List Paragraph"/>
    <w:basedOn w:val="Normal"/>
    <w:uiPriority w:val="34"/>
    <w:qFormat/>
    <w:rsid w:val="00D33D10"/>
    <w:pPr>
      <w:ind w:left="720"/>
      <w:contextualSpacing/>
    </w:pPr>
  </w:style>
  <w:style w:type="character" w:customStyle="1" w:styleId="Ttulo1Car">
    <w:name w:val="Título 1 Car"/>
    <w:basedOn w:val="DefaultParagraphFont"/>
    <w:uiPriority w:val="9"/>
    <w:rsid w:val="003D658C"/>
    <w:rPr>
      <w:rFonts w:ascii="Arial" w:hAnsi="Arial" w:cs="Arial"/>
      <w:lang w:val="es-ES"/>
    </w:rPr>
  </w:style>
  <w:style w:type="character" w:customStyle="1" w:styleId="Heading2Char">
    <w:name w:val="Heading 2 Char"/>
    <w:basedOn w:val="DefaultParagraphFont"/>
    <w:link w:val="Heading2"/>
    <w:uiPriority w:val="9"/>
    <w:rsid w:val="006600C5"/>
    <w:rPr>
      <w:rFonts w:asciiTheme="majorHAnsi" w:eastAsiaTheme="majorEastAsia" w:hAnsiTheme="majorHAnsi" w:cstheme="majorBidi"/>
      <w:color w:val="2E74B5" w:themeColor="accent1" w:themeShade="BF"/>
      <w:sz w:val="26"/>
      <w:szCs w:val="26"/>
      <w:lang w:val="es-ES"/>
    </w:rPr>
  </w:style>
  <w:style w:type="character" w:customStyle="1" w:styleId="Heading3Char">
    <w:name w:val="Heading 3 Char"/>
    <w:basedOn w:val="DefaultParagraphFont"/>
    <w:link w:val="Heading3"/>
    <w:uiPriority w:val="9"/>
    <w:rsid w:val="006600C5"/>
    <w:rPr>
      <w:rFonts w:asciiTheme="majorHAnsi" w:eastAsiaTheme="majorEastAsia" w:hAnsiTheme="majorHAnsi" w:cstheme="majorBidi"/>
      <w:color w:val="1F4D78" w:themeColor="accent1" w:themeShade="7F"/>
      <w:sz w:val="24"/>
      <w:szCs w:val="24"/>
      <w:lang w:val="es-ES"/>
    </w:rPr>
  </w:style>
  <w:style w:type="character" w:customStyle="1" w:styleId="Heading4Char">
    <w:name w:val="Heading 4 Char"/>
    <w:basedOn w:val="DefaultParagraphFont"/>
    <w:link w:val="Heading4"/>
    <w:uiPriority w:val="9"/>
    <w:rsid w:val="006600C5"/>
    <w:rPr>
      <w:rFonts w:asciiTheme="majorHAnsi" w:eastAsiaTheme="majorEastAsia" w:hAnsiTheme="majorHAnsi" w:cstheme="majorBidi"/>
      <w:i/>
      <w:iCs/>
      <w:color w:val="1F4E79" w:themeColor="accent1" w:themeShade="80"/>
      <w:sz w:val="24"/>
      <w:lang w:val="es-ES"/>
    </w:rPr>
  </w:style>
  <w:style w:type="paragraph" w:styleId="Caption">
    <w:name w:val="caption"/>
    <w:basedOn w:val="Normal"/>
    <w:next w:val="Normal"/>
    <w:uiPriority w:val="35"/>
    <w:unhideWhenUsed/>
    <w:qFormat/>
    <w:rsid w:val="006600C5"/>
    <w:pPr>
      <w:spacing w:after="200" w:line="240" w:lineRule="auto"/>
      <w:jc w:val="center"/>
    </w:pPr>
    <w:rPr>
      <w:i/>
      <w:iCs/>
      <w:sz w:val="18"/>
      <w:szCs w:val="18"/>
    </w:rPr>
  </w:style>
  <w:style w:type="character" w:styleId="Emphasis">
    <w:name w:val="Emphasis"/>
    <w:basedOn w:val="DefaultParagraphFont"/>
    <w:uiPriority w:val="20"/>
    <w:qFormat/>
    <w:rsid w:val="00960B90"/>
    <w:rPr>
      <w:i/>
      <w:iCs/>
    </w:rPr>
  </w:style>
  <w:style w:type="table" w:styleId="TableGrid">
    <w:name w:val="Table Grid"/>
    <w:basedOn w:val="TableNormal"/>
    <w:uiPriority w:val="39"/>
    <w:rsid w:val="00684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3D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onormalREE">
    <w:name w:val="Texto normal REE"/>
    <w:basedOn w:val="Normal"/>
    <w:link w:val="TextonormalREECar"/>
    <w:qFormat/>
    <w:rsid w:val="00F45C9E"/>
    <w:pPr>
      <w:suppressAutoHyphens/>
      <w:spacing w:before="100" w:after="100" w:line="260" w:lineRule="exact"/>
    </w:pPr>
    <w:rPr>
      <w:rFonts w:eastAsia="Times New Roman" w:cs="Times New Roman"/>
      <w:szCs w:val="20"/>
      <w:lang w:eastAsia="es-ES"/>
    </w:rPr>
  </w:style>
  <w:style w:type="character" w:customStyle="1" w:styleId="TextonormalREECar">
    <w:name w:val="Texto normal REE Car"/>
    <w:basedOn w:val="DefaultParagraphFont"/>
    <w:link w:val="TextonormalREE"/>
    <w:rsid w:val="00F45C9E"/>
    <w:rPr>
      <w:rFonts w:eastAsia="Times New Roman" w:cs="Times New Roman"/>
      <w:szCs w:val="20"/>
      <w:lang w:val="es-ES" w:eastAsia="es-ES"/>
    </w:rPr>
  </w:style>
  <w:style w:type="paragraph" w:styleId="Revision">
    <w:name w:val="Revision"/>
    <w:hidden/>
    <w:uiPriority w:val="99"/>
    <w:semiHidden/>
    <w:rsid w:val="004E2513"/>
    <w:pPr>
      <w:spacing w:after="0" w:line="240" w:lineRule="auto"/>
    </w:pPr>
  </w:style>
  <w:style w:type="paragraph" w:styleId="FootnoteText">
    <w:name w:val="footnote text"/>
    <w:basedOn w:val="Normal"/>
    <w:link w:val="FootnoteTextChar"/>
    <w:uiPriority w:val="99"/>
    <w:semiHidden/>
    <w:unhideWhenUsed/>
    <w:rsid w:val="00874E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4E88"/>
    <w:rPr>
      <w:sz w:val="20"/>
      <w:szCs w:val="20"/>
    </w:rPr>
  </w:style>
  <w:style w:type="character" w:styleId="FootnoteReference">
    <w:name w:val="footnote reference"/>
    <w:basedOn w:val="DefaultParagraphFont"/>
    <w:uiPriority w:val="99"/>
    <w:semiHidden/>
    <w:unhideWhenUsed/>
    <w:rsid w:val="00874E88"/>
    <w:rPr>
      <w:vertAlign w:val="superscript"/>
    </w:rPr>
  </w:style>
  <w:style w:type="paragraph" w:customStyle="1" w:styleId="paragraph">
    <w:name w:val="paragraph"/>
    <w:basedOn w:val="Normal"/>
    <w:rsid w:val="003F1FC3"/>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customStyle="1" w:styleId="normaltextrun">
    <w:name w:val="normaltextrun"/>
    <w:basedOn w:val="DefaultParagraphFont"/>
    <w:rsid w:val="003F1FC3"/>
  </w:style>
  <w:style w:type="character" w:customStyle="1" w:styleId="eop">
    <w:name w:val="eop"/>
    <w:basedOn w:val="DefaultParagraphFont"/>
    <w:rsid w:val="003F1FC3"/>
  </w:style>
  <w:style w:type="paragraph" w:customStyle="1" w:styleId="Bolo1">
    <w:name w:val="Bolo1"/>
    <w:basedOn w:val="Normal"/>
    <w:qFormat/>
    <w:rsid w:val="00AB0126"/>
    <w:pPr>
      <w:numPr>
        <w:numId w:val="29"/>
      </w:numPr>
      <w:spacing w:before="0" w:after="100" w:line="260" w:lineRule="exact"/>
    </w:pPr>
    <w:rPr>
      <w:rFonts w:ascii="Barlow Semi Condensed" w:eastAsia="Times New Roman" w:hAnsi="Barlow Semi Condensed" w:cs="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097122">
      <w:bodyDiv w:val="1"/>
      <w:marLeft w:val="0"/>
      <w:marRight w:val="0"/>
      <w:marTop w:val="0"/>
      <w:marBottom w:val="0"/>
      <w:divBdr>
        <w:top w:val="none" w:sz="0" w:space="0" w:color="auto"/>
        <w:left w:val="none" w:sz="0" w:space="0" w:color="auto"/>
        <w:bottom w:val="none" w:sz="0" w:space="0" w:color="auto"/>
        <w:right w:val="none" w:sz="0" w:space="0" w:color="auto"/>
      </w:divBdr>
      <w:divsChild>
        <w:div w:id="1894850805">
          <w:marLeft w:val="0"/>
          <w:marRight w:val="0"/>
          <w:marTop w:val="0"/>
          <w:marBottom w:val="0"/>
          <w:divBdr>
            <w:top w:val="none" w:sz="0" w:space="0" w:color="auto"/>
            <w:left w:val="none" w:sz="0" w:space="0" w:color="auto"/>
            <w:bottom w:val="none" w:sz="0" w:space="0" w:color="auto"/>
            <w:right w:val="none" w:sz="0" w:space="0" w:color="auto"/>
          </w:divBdr>
        </w:div>
        <w:div w:id="2000381169">
          <w:marLeft w:val="0"/>
          <w:marRight w:val="0"/>
          <w:marTop w:val="0"/>
          <w:marBottom w:val="0"/>
          <w:divBdr>
            <w:top w:val="none" w:sz="0" w:space="0" w:color="auto"/>
            <w:left w:val="none" w:sz="0" w:space="0" w:color="auto"/>
            <w:bottom w:val="none" w:sz="0" w:space="0" w:color="auto"/>
            <w:right w:val="none" w:sz="0" w:space="0" w:color="auto"/>
          </w:divBdr>
        </w:div>
        <w:div w:id="2000621696">
          <w:marLeft w:val="0"/>
          <w:marRight w:val="0"/>
          <w:marTop w:val="0"/>
          <w:marBottom w:val="0"/>
          <w:divBdr>
            <w:top w:val="none" w:sz="0" w:space="0" w:color="auto"/>
            <w:left w:val="none" w:sz="0" w:space="0" w:color="auto"/>
            <w:bottom w:val="none" w:sz="0" w:space="0" w:color="auto"/>
            <w:right w:val="none" w:sz="0" w:space="0" w:color="auto"/>
          </w:divBdr>
          <w:divsChild>
            <w:div w:id="182265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5691">
      <w:bodyDiv w:val="1"/>
      <w:marLeft w:val="0"/>
      <w:marRight w:val="0"/>
      <w:marTop w:val="0"/>
      <w:marBottom w:val="0"/>
      <w:divBdr>
        <w:top w:val="none" w:sz="0" w:space="0" w:color="auto"/>
        <w:left w:val="none" w:sz="0" w:space="0" w:color="auto"/>
        <w:bottom w:val="none" w:sz="0" w:space="0" w:color="auto"/>
        <w:right w:val="none" w:sz="0" w:space="0" w:color="auto"/>
      </w:divBdr>
    </w:div>
    <w:div w:id="1302730574">
      <w:bodyDiv w:val="1"/>
      <w:marLeft w:val="0"/>
      <w:marRight w:val="0"/>
      <w:marTop w:val="0"/>
      <w:marBottom w:val="0"/>
      <w:divBdr>
        <w:top w:val="none" w:sz="0" w:space="0" w:color="auto"/>
        <w:left w:val="none" w:sz="0" w:space="0" w:color="auto"/>
        <w:bottom w:val="none" w:sz="0" w:space="0" w:color="auto"/>
        <w:right w:val="none" w:sz="0" w:space="0" w:color="auto"/>
      </w:divBdr>
    </w:div>
    <w:div w:id="1865317775">
      <w:bodyDiv w:val="1"/>
      <w:marLeft w:val="0"/>
      <w:marRight w:val="0"/>
      <w:marTop w:val="0"/>
      <w:marBottom w:val="0"/>
      <w:divBdr>
        <w:top w:val="none" w:sz="0" w:space="0" w:color="auto"/>
        <w:left w:val="none" w:sz="0" w:space="0" w:color="auto"/>
        <w:bottom w:val="none" w:sz="0" w:space="0" w:color="auto"/>
        <w:right w:val="none" w:sz="0" w:space="0" w:color="auto"/>
      </w:divBdr>
    </w:div>
    <w:div w:id="208386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3E9455-5579-495F-A007-2FEB0C518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D0DC81-925B-4A40-9168-7BF4A24E34E8}">
  <ds:schemaRefs>
    <ds:schemaRef ds:uri="http://schemas.microsoft.com/sharepoint/v3/contenttype/forms"/>
  </ds:schemaRefs>
</ds:datastoreItem>
</file>

<file path=customXml/itemProps3.xml><?xml version="1.0" encoding="utf-8"?>
<ds:datastoreItem xmlns:ds="http://schemas.openxmlformats.org/officeDocument/2006/customXml" ds:itemID="{52A942C8-8FF1-4A73-A616-F172A4A126B5}">
  <ds:schemaRefs>
    <ds:schemaRef ds:uri="http://schemas.openxmlformats.org/officeDocument/2006/bibliography"/>
  </ds:schemaRefs>
</ds:datastoreItem>
</file>

<file path=customXml/itemProps4.xml><?xml version="1.0" encoding="utf-8"?>
<ds:datastoreItem xmlns:ds="http://schemas.openxmlformats.org/officeDocument/2006/customXml" ds:itemID="{BD08A8CE-BAE2-4765-9F4C-B7BB0C1C6F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4544</Words>
  <Characters>25906</Characters>
  <Application>Microsoft Office Word</Application>
  <DocSecurity>4</DocSecurity>
  <Lines>215</Lines>
  <Paragraphs>60</Paragraphs>
  <ScaleCrop>false</ScaleCrop>
  <Company/>
  <LinksUpToDate>false</LinksUpToDate>
  <CharactersWithSpaces>30390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dc:description/>
  <cp:lastModifiedBy>MO</cp:lastModifiedBy>
  <cp:revision>187</cp:revision>
  <cp:lastPrinted>2020-07-20T14:29:00Z</cp:lastPrinted>
  <dcterms:created xsi:type="dcterms:W3CDTF">2021-01-13T10:22:00Z</dcterms:created>
  <dcterms:modified xsi:type="dcterms:W3CDTF">2021-03-29T18:31:00Z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